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80466" w14:textId="59F143A1" w:rsidR="008D5204" w:rsidRPr="008D5204" w:rsidRDefault="008D5204" w:rsidP="008D5204">
      <w:pPr>
        <w:spacing w:line="276" w:lineRule="auto"/>
        <w:rPr>
          <w:rFonts w:ascii="Arial" w:hAnsi="Arial" w:cs="Arial"/>
          <w:b/>
          <w:bCs/>
        </w:rPr>
      </w:pPr>
      <w:r w:rsidRPr="008D5204">
        <w:rPr>
          <w:rFonts w:ascii="Arial" w:hAnsi="Arial" w:cs="Arial"/>
          <w:b/>
          <w:bCs/>
        </w:rPr>
        <w:drawing>
          <wp:inline distT="0" distB="0" distL="0" distR="0" wp14:anchorId="61AD2CAE" wp14:editId="53A40412">
            <wp:extent cx="8791467" cy="6214407"/>
            <wp:effectExtent l="0" t="6985" r="3175" b="3175"/>
            <wp:docPr id="7873226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8875077" cy="6273508"/>
                    </a:xfrm>
                    <a:prstGeom prst="rect">
                      <a:avLst/>
                    </a:prstGeom>
                    <a:noFill/>
                    <a:ln>
                      <a:noFill/>
                    </a:ln>
                  </pic:spPr>
                </pic:pic>
              </a:graphicData>
            </a:graphic>
          </wp:inline>
        </w:drawing>
      </w:r>
    </w:p>
    <w:p w14:paraId="7CC8332F" w14:textId="77777777" w:rsidR="008B469F" w:rsidRPr="00C40E8A" w:rsidRDefault="008B469F" w:rsidP="00C40E8A">
      <w:pPr>
        <w:spacing w:line="276" w:lineRule="auto"/>
        <w:rPr>
          <w:rFonts w:ascii="Arial" w:hAnsi="Arial" w:cs="Arial"/>
          <w:b/>
        </w:rPr>
      </w:pPr>
      <w:r w:rsidRPr="00C40E8A">
        <w:rPr>
          <w:rFonts w:ascii="Arial" w:hAnsi="Arial" w:cs="Arial"/>
          <w:b/>
        </w:rPr>
        <w:lastRenderedPageBreak/>
        <w:t>SPECYFIKACJA WARUNKÓW ZAMÓWIENIA</w:t>
      </w:r>
    </w:p>
    <w:p w14:paraId="27609CB2" w14:textId="77777777" w:rsidR="008B469F" w:rsidRPr="00C40E8A" w:rsidRDefault="008B469F" w:rsidP="00C40E8A">
      <w:pPr>
        <w:spacing w:line="276" w:lineRule="auto"/>
        <w:rPr>
          <w:rFonts w:ascii="Arial" w:hAnsi="Arial" w:cs="Arial"/>
        </w:rPr>
      </w:pPr>
    </w:p>
    <w:p w14:paraId="4589838E" w14:textId="77777777" w:rsidR="005D6C9C" w:rsidRPr="00C40E8A" w:rsidRDefault="005D6C9C" w:rsidP="00C40E8A">
      <w:pPr>
        <w:pStyle w:val="Tekstpodstawowy"/>
        <w:spacing w:line="276" w:lineRule="auto"/>
        <w:ind w:left="142" w:hanging="142"/>
        <w:jc w:val="left"/>
        <w:rPr>
          <w:rFonts w:ascii="Arial" w:hAnsi="Arial" w:cs="Arial"/>
        </w:rPr>
      </w:pPr>
      <w:r w:rsidRPr="00C40E8A">
        <w:rPr>
          <w:rFonts w:ascii="Arial" w:hAnsi="Arial" w:cs="Arial"/>
          <w:b/>
        </w:rPr>
        <w:t>1.</w:t>
      </w:r>
      <w:r w:rsidRPr="00C40E8A">
        <w:rPr>
          <w:rFonts w:ascii="Arial" w:hAnsi="Arial" w:cs="Arial"/>
        </w:rPr>
        <w:t xml:space="preserve"> Zamawiający:</w:t>
      </w:r>
    </w:p>
    <w:p w14:paraId="6376DB00" w14:textId="0003BA7A" w:rsidR="005D6C9C" w:rsidRPr="00C40E8A" w:rsidRDefault="005D6C9C" w:rsidP="00C40E8A">
      <w:pPr>
        <w:pStyle w:val="Tekstpodstawowy"/>
        <w:spacing w:line="276" w:lineRule="auto"/>
        <w:ind w:left="142"/>
        <w:jc w:val="left"/>
        <w:rPr>
          <w:rFonts w:ascii="Arial" w:hAnsi="Arial" w:cs="Arial"/>
        </w:rPr>
      </w:pPr>
      <w:r w:rsidRPr="00C40E8A">
        <w:rPr>
          <w:rFonts w:ascii="Arial" w:hAnsi="Arial" w:cs="Arial"/>
          <w:b/>
        </w:rPr>
        <w:t>Województwo Opolskie</w:t>
      </w:r>
      <w:r w:rsidRPr="00C40E8A">
        <w:rPr>
          <w:rFonts w:ascii="Arial" w:hAnsi="Arial" w:cs="Arial"/>
        </w:rPr>
        <w:t xml:space="preserve">, ul. </w:t>
      </w:r>
      <w:r w:rsidR="001B240A" w:rsidRPr="00C40E8A">
        <w:rPr>
          <w:rFonts w:ascii="Arial" w:hAnsi="Arial" w:cs="Arial"/>
        </w:rPr>
        <w:t>Ostrówek 5</w:t>
      </w:r>
      <w:r w:rsidRPr="00C40E8A">
        <w:rPr>
          <w:rFonts w:ascii="Arial" w:hAnsi="Arial" w:cs="Arial"/>
        </w:rPr>
        <w:t>, 45-08</w:t>
      </w:r>
      <w:r w:rsidR="001B240A" w:rsidRPr="00C40E8A">
        <w:rPr>
          <w:rFonts w:ascii="Arial" w:hAnsi="Arial" w:cs="Arial"/>
        </w:rPr>
        <w:t>8</w:t>
      </w:r>
      <w:r w:rsidRPr="00C40E8A">
        <w:rPr>
          <w:rFonts w:ascii="Arial" w:hAnsi="Arial" w:cs="Arial"/>
        </w:rPr>
        <w:t xml:space="preserve"> </w:t>
      </w:r>
      <w:r w:rsidR="00C14918" w:rsidRPr="00C40E8A">
        <w:rPr>
          <w:rFonts w:ascii="Arial" w:hAnsi="Arial" w:cs="Arial"/>
        </w:rPr>
        <w:t>Opole,</w:t>
      </w:r>
      <w:r w:rsidRPr="00C40E8A">
        <w:rPr>
          <w:rFonts w:ascii="Arial" w:hAnsi="Arial" w:cs="Arial"/>
        </w:rPr>
        <w:t xml:space="preserve"> w imieniu którego działa na podstawie pełnomocnictwa</w:t>
      </w:r>
      <w:r w:rsidR="00C40E8A">
        <w:rPr>
          <w:rFonts w:ascii="Arial" w:hAnsi="Arial" w:cs="Arial"/>
        </w:rPr>
        <w:t xml:space="preserve"> </w:t>
      </w:r>
      <w:r w:rsidRPr="00C40E8A">
        <w:rPr>
          <w:rFonts w:ascii="Arial" w:hAnsi="Arial" w:cs="Arial"/>
          <w:b/>
        </w:rPr>
        <w:t>Zarząd Dróg Wojewódzkich w Opolu</w:t>
      </w:r>
      <w:r w:rsidRPr="00C40E8A">
        <w:rPr>
          <w:rFonts w:ascii="Arial" w:hAnsi="Arial" w:cs="Arial"/>
        </w:rPr>
        <w:t>, ul. Oleska 127, 45-231 Opole, tel. 77 459 18 00</w:t>
      </w:r>
      <w:r w:rsidR="005C240D" w:rsidRPr="005C240D">
        <w:rPr>
          <w:rFonts w:ascii="Arial" w:hAnsi="Arial" w:cs="Arial"/>
        </w:rPr>
        <w:t>, fax. 77 458 13 52</w:t>
      </w:r>
      <w:r w:rsidRPr="00C40E8A">
        <w:rPr>
          <w:rFonts w:ascii="Arial" w:hAnsi="Arial" w:cs="Arial"/>
        </w:rPr>
        <w:t xml:space="preserve">, e-mail: przetargi@zdw.opole.pl, adres strony internetowej: www.bip.zdw.opole.pl zwany dalej „zamawiającym”, wszczyna postępowanie w trybie podstawowym bez przeprowadzania negocjacji </w:t>
      </w:r>
      <w:r w:rsidR="00581DE2">
        <w:rPr>
          <w:rFonts w:ascii="Arial" w:hAnsi="Arial" w:cs="Arial"/>
        </w:rPr>
        <w:t>na</w:t>
      </w:r>
      <w:r w:rsidR="005D5F6C" w:rsidRPr="00C40E8A">
        <w:rPr>
          <w:rFonts w:ascii="Arial" w:hAnsi="Arial" w:cs="Arial"/>
        </w:rPr>
        <w:t>:</w:t>
      </w:r>
    </w:p>
    <w:p w14:paraId="61BC79D9" w14:textId="77777777" w:rsidR="005D6C9C" w:rsidRPr="00C40E8A" w:rsidRDefault="005D6C9C" w:rsidP="00C40E8A">
      <w:pPr>
        <w:pStyle w:val="Tekstpodstawowy"/>
        <w:spacing w:line="276" w:lineRule="auto"/>
        <w:ind w:left="142" w:hanging="142"/>
        <w:jc w:val="left"/>
        <w:rPr>
          <w:rFonts w:ascii="Arial" w:hAnsi="Arial" w:cs="Arial"/>
        </w:rPr>
      </w:pPr>
    </w:p>
    <w:p w14:paraId="60027DDC" w14:textId="6D4255A5" w:rsidR="005D6C9C" w:rsidRPr="00C40E8A" w:rsidRDefault="005D6C9C" w:rsidP="00C40E8A">
      <w:pPr>
        <w:spacing w:line="276" w:lineRule="auto"/>
        <w:ind w:left="142"/>
        <w:rPr>
          <w:rFonts w:ascii="Arial" w:hAnsi="Arial" w:cs="Arial"/>
          <w:b/>
        </w:rPr>
      </w:pPr>
      <w:r w:rsidRPr="00C40E8A">
        <w:rPr>
          <w:rFonts w:ascii="Arial" w:hAnsi="Arial" w:cs="Arial"/>
          <w:b/>
        </w:rPr>
        <w:t>„</w:t>
      </w:r>
      <w:r w:rsidR="004106DC" w:rsidRPr="00C40E8A">
        <w:rPr>
          <w:rFonts w:ascii="Arial" w:hAnsi="Arial" w:cs="Arial"/>
          <w:b/>
        </w:rPr>
        <w:t>Usług</w:t>
      </w:r>
      <w:r w:rsidR="00665B87" w:rsidRPr="00C40E8A">
        <w:rPr>
          <w:rFonts w:ascii="Arial" w:hAnsi="Arial" w:cs="Arial"/>
          <w:b/>
        </w:rPr>
        <w:t>a</w:t>
      </w:r>
      <w:r w:rsidR="004106DC" w:rsidRPr="00C40E8A">
        <w:rPr>
          <w:rFonts w:ascii="Arial" w:hAnsi="Arial" w:cs="Arial"/>
          <w:b/>
        </w:rPr>
        <w:t xml:space="preserve"> sprzątania pomieszczeń biurowych w budynku</w:t>
      </w:r>
      <w:r w:rsidR="002B461B" w:rsidRPr="00C40E8A">
        <w:rPr>
          <w:rFonts w:ascii="Arial" w:hAnsi="Arial" w:cs="Arial"/>
          <w:b/>
        </w:rPr>
        <w:t xml:space="preserve"> </w:t>
      </w:r>
      <w:r w:rsidR="004106DC" w:rsidRPr="00C40E8A">
        <w:rPr>
          <w:rFonts w:ascii="Arial" w:hAnsi="Arial" w:cs="Arial"/>
          <w:b/>
        </w:rPr>
        <w:t>Zarządu Dróg Wojewódzkich</w:t>
      </w:r>
      <w:r w:rsidR="00571CA6" w:rsidRPr="00C40E8A">
        <w:rPr>
          <w:rFonts w:ascii="Arial" w:hAnsi="Arial" w:cs="Arial"/>
          <w:b/>
        </w:rPr>
        <w:t xml:space="preserve"> </w:t>
      </w:r>
      <w:r w:rsidR="004106DC" w:rsidRPr="00C40E8A">
        <w:rPr>
          <w:rFonts w:ascii="Arial" w:hAnsi="Arial" w:cs="Arial"/>
          <w:b/>
        </w:rPr>
        <w:t xml:space="preserve">w Opolu oraz OT w </w:t>
      </w:r>
      <w:r w:rsidR="000947D8" w:rsidRPr="00C40E8A">
        <w:rPr>
          <w:rFonts w:ascii="Arial" w:hAnsi="Arial" w:cs="Arial"/>
          <w:b/>
        </w:rPr>
        <w:t xml:space="preserve">Głubczycach, </w:t>
      </w:r>
      <w:r w:rsidR="004106DC" w:rsidRPr="00C40E8A">
        <w:rPr>
          <w:rFonts w:ascii="Arial" w:hAnsi="Arial" w:cs="Arial"/>
          <w:b/>
        </w:rPr>
        <w:t>Grodkowie i</w:t>
      </w:r>
      <w:r w:rsidR="002B461B" w:rsidRPr="00C40E8A">
        <w:rPr>
          <w:rFonts w:ascii="Arial" w:hAnsi="Arial" w:cs="Arial"/>
          <w:b/>
        </w:rPr>
        <w:t xml:space="preserve"> </w:t>
      </w:r>
      <w:r w:rsidR="004106DC" w:rsidRPr="00C40E8A">
        <w:rPr>
          <w:rFonts w:ascii="Arial" w:hAnsi="Arial" w:cs="Arial"/>
          <w:b/>
        </w:rPr>
        <w:t>Oleśnie z podziałem na zadania</w:t>
      </w:r>
      <w:r w:rsidR="00C04111" w:rsidRPr="00C40E8A">
        <w:rPr>
          <w:rFonts w:ascii="Arial" w:hAnsi="Arial" w:cs="Arial"/>
          <w:b/>
        </w:rPr>
        <w:t>”</w:t>
      </w:r>
    </w:p>
    <w:p w14:paraId="5AA35DD3" w14:textId="77777777" w:rsidR="005D6C9C" w:rsidRPr="00C40E8A" w:rsidRDefault="005D6C9C" w:rsidP="00C40E8A">
      <w:pPr>
        <w:spacing w:line="276" w:lineRule="auto"/>
        <w:ind w:right="141"/>
        <w:rPr>
          <w:rFonts w:ascii="Arial" w:hAnsi="Arial" w:cs="Arial"/>
        </w:rPr>
      </w:pPr>
    </w:p>
    <w:p w14:paraId="574912B9" w14:textId="6467C057" w:rsidR="008B469F" w:rsidRPr="00C40E8A" w:rsidRDefault="008B469F" w:rsidP="00C40E8A">
      <w:pPr>
        <w:pStyle w:val="Tekstpodstawowywcity"/>
        <w:spacing w:line="276" w:lineRule="auto"/>
        <w:jc w:val="left"/>
        <w:rPr>
          <w:rFonts w:ascii="Arial" w:hAnsi="Arial" w:cs="Arial"/>
        </w:rPr>
      </w:pPr>
      <w:r w:rsidRPr="00C40E8A">
        <w:rPr>
          <w:rFonts w:ascii="Arial" w:hAnsi="Arial" w:cs="Arial"/>
          <w:b/>
        </w:rPr>
        <w:t>2.</w:t>
      </w:r>
      <w:r w:rsidRPr="00C40E8A">
        <w:rPr>
          <w:rFonts w:ascii="Arial" w:hAnsi="Arial" w:cs="Arial"/>
        </w:rPr>
        <w:t xml:space="preserve"> Postępowanie o udzielenie</w:t>
      </w:r>
      <w:r w:rsidR="0056085A" w:rsidRPr="00C40E8A">
        <w:rPr>
          <w:rFonts w:ascii="Arial" w:hAnsi="Arial" w:cs="Arial"/>
        </w:rPr>
        <w:t xml:space="preserve"> zamówienia</w:t>
      </w:r>
      <w:r w:rsidRPr="00C40E8A">
        <w:rPr>
          <w:rFonts w:ascii="Arial" w:hAnsi="Arial" w:cs="Arial"/>
        </w:rPr>
        <w:t xml:space="preserve"> </w:t>
      </w:r>
      <w:r w:rsidR="009439FE" w:rsidRPr="00C40E8A">
        <w:rPr>
          <w:rFonts w:ascii="Arial" w:hAnsi="Arial" w:cs="Arial"/>
        </w:rPr>
        <w:t>publicznego</w:t>
      </w:r>
      <w:r w:rsidR="003A1294" w:rsidRPr="00C40E8A">
        <w:rPr>
          <w:rFonts w:ascii="Arial" w:hAnsi="Arial" w:cs="Arial"/>
        </w:rPr>
        <w:t xml:space="preserve"> </w:t>
      </w:r>
      <w:r w:rsidR="009439FE" w:rsidRPr="00C40E8A">
        <w:rPr>
          <w:rFonts w:ascii="Arial" w:hAnsi="Arial" w:cs="Arial"/>
        </w:rPr>
        <w:t>prowadzone</w:t>
      </w:r>
      <w:r w:rsidRPr="00C40E8A">
        <w:rPr>
          <w:rFonts w:ascii="Arial" w:hAnsi="Arial" w:cs="Arial"/>
        </w:rPr>
        <w:t xml:space="preserve"> jest w trybie </w:t>
      </w:r>
      <w:r w:rsidR="00A0484A" w:rsidRPr="00C40E8A">
        <w:rPr>
          <w:rFonts w:ascii="Arial" w:hAnsi="Arial" w:cs="Arial"/>
        </w:rPr>
        <w:t xml:space="preserve">podstawowym </w:t>
      </w:r>
      <w:r w:rsidR="00FB17C0" w:rsidRPr="00C40E8A">
        <w:rPr>
          <w:rFonts w:ascii="Arial" w:hAnsi="Arial" w:cs="Arial"/>
        </w:rPr>
        <w:t xml:space="preserve">bez </w:t>
      </w:r>
      <w:r w:rsidR="0008448E" w:rsidRPr="00C40E8A">
        <w:rPr>
          <w:rFonts w:ascii="Arial" w:hAnsi="Arial" w:cs="Arial"/>
        </w:rPr>
        <w:t>przeprowadzenia</w:t>
      </w:r>
      <w:r w:rsidR="00FB17C0" w:rsidRPr="00C40E8A">
        <w:rPr>
          <w:rFonts w:ascii="Arial" w:hAnsi="Arial" w:cs="Arial"/>
        </w:rPr>
        <w:t xml:space="preserve"> negocjacji</w:t>
      </w:r>
      <w:r w:rsidRPr="00C40E8A">
        <w:rPr>
          <w:rFonts w:ascii="Arial" w:hAnsi="Arial" w:cs="Arial"/>
        </w:rPr>
        <w:t xml:space="preserve"> na podstawie art. </w:t>
      </w:r>
      <w:r w:rsidR="00A0484A" w:rsidRPr="00C40E8A">
        <w:rPr>
          <w:rFonts w:ascii="Arial" w:hAnsi="Arial" w:cs="Arial"/>
        </w:rPr>
        <w:t>275</w:t>
      </w:r>
      <w:r w:rsidR="00FB17C0" w:rsidRPr="00C40E8A">
        <w:rPr>
          <w:rFonts w:ascii="Arial" w:hAnsi="Arial" w:cs="Arial"/>
        </w:rPr>
        <w:t xml:space="preserve"> </w:t>
      </w:r>
      <w:r w:rsidR="00AE07A2" w:rsidRPr="00C40E8A">
        <w:rPr>
          <w:rFonts w:ascii="Arial" w:hAnsi="Arial" w:cs="Arial"/>
        </w:rPr>
        <w:t>pkt 1</w:t>
      </w:r>
      <w:r w:rsidR="00A0484A" w:rsidRPr="00C40E8A">
        <w:rPr>
          <w:rFonts w:ascii="Arial" w:hAnsi="Arial" w:cs="Arial"/>
        </w:rPr>
        <w:t xml:space="preserve"> </w:t>
      </w:r>
      <w:r w:rsidRPr="00C40E8A">
        <w:rPr>
          <w:rFonts w:ascii="Arial" w:hAnsi="Arial" w:cs="Arial"/>
        </w:rPr>
        <w:t>ustawy z dnia</w:t>
      </w:r>
      <w:r w:rsidR="00A0484A" w:rsidRPr="00C40E8A">
        <w:rPr>
          <w:rFonts w:ascii="Arial" w:hAnsi="Arial" w:cs="Arial"/>
        </w:rPr>
        <w:t xml:space="preserve"> </w:t>
      </w:r>
      <w:r w:rsidR="00C740EE" w:rsidRPr="00C40E8A">
        <w:rPr>
          <w:rFonts w:ascii="Arial" w:hAnsi="Arial" w:cs="Arial"/>
        </w:rPr>
        <w:t xml:space="preserve">11 września </w:t>
      </w:r>
      <w:r w:rsidR="00A0484A" w:rsidRPr="00C40E8A">
        <w:rPr>
          <w:rFonts w:ascii="Arial" w:hAnsi="Arial" w:cs="Arial"/>
        </w:rPr>
        <w:t>2019</w:t>
      </w:r>
      <w:r w:rsidRPr="00C40E8A">
        <w:rPr>
          <w:rFonts w:ascii="Arial" w:hAnsi="Arial" w:cs="Arial"/>
        </w:rPr>
        <w:t xml:space="preserve"> r. Prawo zamówień publicznych (</w:t>
      </w:r>
      <w:r w:rsidR="00233936" w:rsidRPr="00C40E8A">
        <w:rPr>
          <w:rFonts w:ascii="Arial" w:hAnsi="Arial" w:cs="Arial"/>
        </w:rPr>
        <w:t>Dz. U. z 2024 r., poz. 1320 – tekst jednolity</w:t>
      </w:r>
      <w:r w:rsidR="003D6A09" w:rsidRPr="00C40E8A">
        <w:rPr>
          <w:rFonts w:ascii="Arial" w:hAnsi="Arial" w:cs="Arial"/>
        </w:rPr>
        <w:t xml:space="preserve"> z późn. zm.)</w:t>
      </w:r>
      <w:r w:rsidR="00845055" w:rsidRPr="00C40E8A">
        <w:rPr>
          <w:rFonts w:ascii="Arial" w:hAnsi="Arial" w:cs="Arial"/>
        </w:rPr>
        <w:t xml:space="preserve"> zwanej dalej </w:t>
      </w:r>
      <w:r w:rsidR="00CB39DC" w:rsidRPr="00C40E8A">
        <w:rPr>
          <w:rFonts w:ascii="Arial" w:hAnsi="Arial" w:cs="Arial"/>
        </w:rPr>
        <w:t>„</w:t>
      </w:r>
      <w:r w:rsidR="00845055" w:rsidRPr="00C40E8A">
        <w:rPr>
          <w:rFonts w:ascii="Arial" w:hAnsi="Arial" w:cs="Arial"/>
        </w:rPr>
        <w:t>ustawą Prawo zamówień publicznych</w:t>
      </w:r>
      <w:r w:rsidR="00CB39DC" w:rsidRPr="00C40E8A">
        <w:rPr>
          <w:rFonts w:ascii="Arial" w:hAnsi="Arial" w:cs="Arial"/>
        </w:rPr>
        <w:t>”</w:t>
      </w:r>
      <w:r w:rsidR="00845055" w:rsidRPr="00C40E8A">
        <w:rPr>
          <w:rFonts w:ascii="Arial" w:hAnsi="Arial" w:cs="Arial"/>
        </w:rPr>
        <w:t xml:space="preserve"> lub </w:t>
      </w:r>
      <w:r w:rsidR="00CB39DC" w:rsidRPr="00C40E8A">
        <w:rPr>
          <w:rFonts w:ascii="Arial" w:hAnsi="Arial" w:cs="Arial"/>
        </w:rPr>
        <w:t>„</w:t>
      </w:r>
      <w:r w:rsidR="00845055" w:rsidRPr="00C40E8A">
        <w:rPr>
          <w:rFonts w:ascii="Arial" w:hAnsi="Arial" w:cs="Arial"/>
        </w:rPr>
        <w:t>ustawą Pzp</w:t>
      </w:r>
      <w:r w:rsidR="00CB39DC" w:rsidRPr="00C40E8A">
        <w:rPr>
          <w:rFonts w:ascii="Arial" w:hAnsi="Arial" w:cs="Arial"/>
        </w:rPr>
        <w:t>”</w:t>
      </w:r>
      <w:r w:rsidR="00845055" w:rsidRPr="00C40E8A">
        <w:rPr>
          <w:rFonts w:ascii="Arial" w:hAnsi="Arial" w:cs="Arial"/>
        </w:rPr>
        <w:t>.</w:t>
      </w:r>
    </w:p>
    <w:p w14:paraId="76211540" w14:textId="32A73B37" w:rsidR="00135F1A" w:rsidRPr="00C40E8A" w:rsidRDefault="00135F1A" w:rsidP="00C40E8A">
      <w:pPr>
        <w:spacing w:line="276" w:lineRule="auto"/>
        <w:ind w:left="142"/>
        <w:rPr>
          <w:rFonts w:ascii="Arial" w:hAnsi="Arial" w:cs="Arial"/>
        </w:rPr>
      </w:pPr>
      <w:r w:rsidRPr="00C40E8A">
        <w:rPr>
          <w:rFonts w:ascii="Arial" w:hAnsi="Arial" w:cs="Arial"/>
        </w:rPr>
        <w:t>Zamówienie będzie realizowane zgodnie z powszechnie obowiązującymi przepisami prawa, w tym w szczególności</w:t>
      </w:r>
      <w:r w:rsidR="004106DC" w:rsidRPr="00C40E8A">
        <w:rPr>
          <w:rFonts w:ascii="Arial" w:hAnsi="Arial" w:cs="Arial"/>
        </w:rPr>
        <w:t xml:space="preserve"> </w:t>
      </w:r>
      <w:r w:rsidRPr="00C40E8A">
        <w:rPr>
          <w:rFonts w:ascii="Arial" w:hAnsi="Arial" w:cs="Arial"/>
        </w:rPr>
        <w:t>w zakresie nieuregulowanym w ustawie Prawo zamówień publicznych ustawą z dnia 23 kwietnia 1964 r. Kodeks cywilny (</w:t>
      </w:r>
      <w:r w:rsidR="00233936" w:rsidRPr="00C40E8A">
        <w:rPr>
          <w:rFonts w:ascii="Arial" w:hAnsi="Arial" w:cs="Arial"/>
        </w:rPr>
        <w:t xml:space="preserve">Dz. U. z </w:t>
      </w:r>
      <w:r w:rsidR="00484B8D" w:rsidRPr="00C40E8A">
        <w:rPr>
          <w:rFonts w:ascii="Arial" w:hAnsi="Arial" w:cs="Arial"/>
        </w:rPr>
        <w:t>2025</w:t>
      </w:r>
      <w:r w:rsidR="00233936" w:rsidRPr="00C40E8A">
        <w:rPr>
          <w:rFonts w:ascii="Arial" w:hAnsi="Arial" w:cs="Arial"/>
        </w:rPr>
        <w:t xml:space="preserve"> r., poz. </w:t>
      </w:r>
      <w:r w:rsidR="00484B8D" w:rsidRPr="00C40E8A">
        <w:rPr>
          <w:rFonts w:ascii="Arial" w:hAnsi="Arial" w:cs="Arial"/>
        </w:rPr>
        <w:t>1071</w:t>
      </w:r>
      <w:r w:rsidR="00233936" w:rsidRPr="00C40E8A">
        <w:rPr>
          <w:rFonts w:ascii="Arial" w:hAnsi="Arial" w:cs="Arial"/>
        </w:rPr>
        <w:t xml:space="preserve"> – tekst jednolity</w:t>
      </w:r>
      <w:r w:rsidR="003D6A09" w:rsidRPr="00C40E8A">
        <w:rPr>
          <w:rFonts w:ascii="Arial" w:hAnsi="Arial" w:cs="Arial"/>
        </w:rPr>
        <w:t xml:space="preserve"> z późn. zm.).</w:t>
      </w:r>
    </w:p>
    <w:p w14:paraId="67CE40F3" w14:textId="5E3939B1" w:rsidR="00E611D2" w:rsidRPr="00C40E8A" w:rsidRDefault="00E611D2" w:rsidP="00C40E8A">
      <w:pPr>
        <w:spacing w:line="276" w:lineRule="auto"/>
        <w:rPr>
          <w:rFonts w:ascii="Arial" w:hAnsi="Arial" w:cs="Arial"/>
        </w:rPr>
      </w:pPr>
    </w:p>
    <w:p w14:paraId="47424213" w14:textId="77777777" w:rsidR="00B04515" w:rsidRPr="00C40E8A" w:rsidRDefault="00B04515" w:rsidP="00C40E8A">
      <w:pPr>
        <w:spacing w:line="276" w:lineRule="auto"/>
        <w:ind w:left="142"/>
        <w:rPr>
          <w:rFonts w:ascii="Arial" w:hAnsi="Arial" w:cs="Arial"/>
          <w:b/>
        </w:rPr>
      </w:pPr>
      <w:r w:rsidRPr="00C40E8A">
        <w:rPr>
          <w:rFonts w:ascii="Arial" w:hAnsi="Arial" w:cs="Arial"/>
          <w:b/>
          <w:lang w:val="x-none"/>
        </w:rPr>
        <w:t>STRONA INTERNETOWA PROWADZONEGO POSTĘPOWANIA</w:t>
      </w:r>
      <w:r w:rsidRPr="00C40E8A">
        <w:rPr>
          <w:rFonts w:ascii="Arial" w:hAnsi="Arial" w:cs="Arial"/>
          <w:b/>
        </w:rPr>
        <w:t>.</w:t>
      </w:r>
    </w:p>
    <w:p w14:paraId="53EDA88B" w14:textId="77777777" w:rsidR="00B04515" w:rsidRPr="00C40E8A" w:rsidRDefault="00B04515" w:rsidP="00C40E8A">
      <w:pPr>
        <w:spacing w:line="276" w:lineRule="auto"/>
        <w:ind w:left="142"/>
        <w:rPr>
          <w:rFonts w:ascii="Arial" w:hAnsi="Arial" w:cs="Arial"/>
        </w:rPr>
      </w:pPr>
      <w:r w:rsidRPr="00C40E8A">
        <w:rPr>
          <w:rFonts w:ascii="Arial" w:hAnsi="Arial" w:cs="Arial"/>
        </w:rPr>
        <w:t xml:space="preserve">Postępowanie o udzielenie zamówienia prowadzone będzie przy użyciu Platformy zakupowej </w:t>
      </w:r>
      <w:hyperlink r:id="rId9" w:history="1">
        <w:r w:rsidRPr="00C40E8A">
          <w:rPr>
            <w:rStyle w:val="Hipercze"/>
            <w:rFonts w:ascii="Arial" w:hAnsi="Arial" w:cs="Arial"/>
            <w:u w:val="none"/>
          </w:rPr>
          <w:t>https://platformazakupowa.pl</w:t>
        </w:r>
      </w:hyperlink>
      <w:r w:rsidRPr="00C40E8A">
        <w:rPr>
          <w:rFonts w:ascii="Arial" w:hAnsi="Arial" w:cs="Arial"/>
        </w:rPr>
        <w:t xml:space="preserve">, zwanej dalej „platformą” lub poprzez adres profilu nabywcy: </w:t>
      </w:r>
      <w:hyperlink r:id="rId10" w:history="1">
        <w:r w:rsidRPr="00C40E8A">
          <w:rPr>
            <w:rFonts w:ascii="Arial" w:hAnsi="Arial" w:cs="Arial"/>
            <w:color w:val="0000FF"/>
          </w:rPr>
          <w:t>https://platformazakupowa.pl/pn/zdw_opole</w:t>
        </w:r>
      </w:hyperlink>
      <w:r w:rsidRPr="00C40E8A">
        <w:rPr>
          <w:rFonts w:ascii="Arial" w:hAnsi="Arial" w:cs="Arial"/>
        </w:rPr>
        <w:t>.</w:t>
      </w:r>
    </w:p>
    <w:p w14:paraId="5F67CDF0" w14:textId="1A9B8E2B" w:rsidR="00B04515" w:rsidRPr="00C40E8A" w:rsidRDefault="00B04515" w:rsidP="00C40E8A">
      <w:pPr>
        <w:spacing w:line="276" w:lineRule="auto"/>
        <w:ind w:left="142"/>
        <w:rPr>
          <w:rFonts w:ascii="Arial" w:hAnsi="Arial" w:cs="Arial"/>
        </w:rPr>
      </w:pPr>
      <w:r w:rsidRPr="00C40E8A">
        <w:rPr>
          <w:rFonts w:ascii="Arial" w:hAnsi="Arial" w:cs="Arial"/>
        </w:rPr>
        <w:t xml:space="preserve">Zmiany i wyjaśnienia treści SWZ oraz inne dokumenty zamówienia bezpośrednio związane z postępowaniem o udzielenie zamówienia dostępne będą na stronie </w:t>
      </w:r>
      <w:hyperlink r:id="rId11" w:history="1">
        <w:r w:rsidR="00A601DF" w:rsidRPr="00C40E8A">
          <w:rPr>
            <w:rStyle w:val="Hipercze"/>
            <w:rFonts w:ascii="Arial" w:hAnsi="Arial" w:cs="Arial"/>
            <w:u w:val="none"/>
          </w:rPr>
          <w:t>https://platformazakupowa.pl</w:t>
        </w:r>
      </w:hyperlink>
      <w:r w:rsidRPr="00C40E8A">
        <w:rPr>
          <w:rFonts w:ascii="Arial" w:hAnsi="Arial" w:cs="Arial"/>
        </w:rPr>
        <w:t xml:space="preserve">, zwanej dalej „platformą” lub poprzez adres profilu nabywcy: </w:t>
      </w:r>
      <w:hyperlink r:id="rId12" w:history="1">
        <w:r w:rsidR="00A601DF" w:rsidRPr="00C40E8A">
          <w:rPr>
            <w:rStyle w:val="Hipercze"/>
            <w:rFonts w:ascii="Arial" w:hAnsi="Arial" w:cs="Arial"/>
            <w:u w:val="none"/>
          </w:rPr>
          <w:t>https://platformazakupowa.pl/pn/zdw_opole</w:t>
        </w:r>
      </w:hyperlink>
      <w:r w:rsidR="00A97EB4" w:rsidRPr="00C40E8A">
        <w:rPr>
          <w:rFonts w:ascii="Arial" w:hAnsi="Arial" w:cs="Arial"/>
        </w:rPr>
        <w:t>, w tym dokumentacja dostępna do pobrania pod wskazanym adresem:</w:t>
      </w:r>
      <w:r w:rsidR="00E266D2" w:rsidRPr="00C40E8A">
        <w:rPr>
          <w:rFonts w:ascii="Arial" w:hAnsi="Arial" w:cs="Arial"/>
        </w:rPr>
        <w:t xml:space="preserve"> </w:t>
      </w:r>
      <w:hyperlink r:id="rId13" w:history="1">
        <w:r w:rsidR="00C40E8A" w:rsidRPr="00C40E8A">
          <w:rPr>
            <w:rStyle w:val="Hipercze"/>
            <w:rFonts w:ascii="Arial" w:hAnsi="Arial" w:cs="Arial"/>
            <w:u w:val="none"/>
          </w:rPr>
          <w:t>https://platformazakupowa.pl/transakcja/122</w:t>
        </w:r>
      </w:hyperlink>
      <w:r w:rsidR="00C40E8A" w:rsidRPr="00C40E8A">
        <w:rPr>
          <w:rFonts w:ascii="Arial" w:hAnsi="Arial" w:cs="Arial"/>
          <w:color w:val="0000FF"/>
        </w:rPr>
        <w:t>3110</w:t>
      </w:r>
      <w:r w:rsidR="00571716" w:rsidRPr="00C40E8A">
        <w:rPr>
          <w:rFonts w:ascii="Arial" w:hAnsi="Arial" w:cs="Arial"/>
        </w:rPr>
        <w:t>.</w:t>
      </w:r>
    </w:p>
    <w:p w14:paraId="7C2F8D07" w14:textId="77777777" w:rsidR="00B04515" w:rsidRPr="00C40E8A" w:rsidRDefault="00B04515" w:rsidP="00C40E8A">
      <w:pPr>
        <w:spacing w:line="276" w:lineRule="auto"/>
        <w:rPr>
          <w:rFonts w:ascii="Arial" w:hAnsi="Arial" w:cs="Arial"/>
        </w:rPr>
      </w:pPr>
    </w:p>
    <w:p w14:paraId="6E9EA828" w14:textId="0B657F78" w:rsidR="00E611D2" w:rsidRPr="00C40E8A" w:rsidRDefault="00E611D2" w:rsidP="00C40E8A">
      <w:pPr>
        <w:spacing w:line="276" w:lineRule="auto"/>
        <w:ind w:left="142"/>
        <w:rPr>
          <w:rFonts w:ascii="Arial" w:hAnsi="Arial" w:cs="Arial"/>
        </w:rPr>
      </w:pPr>
      <w:r w:rsidRPr="00C40E8A">
        <w:rPr>
          <w:rFonts w:ascii="Arial" w:hAnsi="Arial" w:cs="Arial"/>
        </w:rPr>
        <w:t xml:space="preserve">Komunikacja między zamawiającym a wykonawcami w niniejszym postępowaniu odbywa się </w:t>
      </w:r>
      <w:r w:rsidR="001E5578" w:rsidRPr="00C40E8A">
        <w:rPr>
          <w:rFonts w:ascii="Arial" w:hAnsi="Arial" w:cs="Arial"/>
        </w:rPr>
        <w:t xml:space="preserve">zgodnie z art. 61 ust. 1 ustawy Prawo zamówień publicznych </w:t>
      </w:r>
      <w:r w:rsidRPr="00C40E8A">
        <w:rPr>
          <w:rFonts w:ascii="Arial" w:hAnsi="Arial" w:cs="Arial"/>
        </w:rPr>
        <w:t xml:space="preserve">przy użyciu Platformy zakupowej: </w:t>
      </w:r>
      <w:hyperlink r:id="rId14" w:history="1">
        <w:r w:rsidRPr="00C40E8A">
          <w:rPr>
            <w:rFonts w:ascii="Arial" w:hAnsi="Arial" w:cs="Arial"/>
            <w:color w:val="0000FF"/>
          </w:rPr>
          <w:t>https://platformazakupowa.pl</w:t>
        </w:r>
      </w:hyperlink>
      <w:r w:rsidRPr="00C40E8A">
        <w:rPr>
          <w:rFonts w:ascii="Arial" w:hAnsi="Arial" w:cs="Arial"/>
        </w:rPr>
        <w:t xml:space="preserve">, zwanej dalej „platformą” lub poprzez adres profilu nabywcy: </w:t>
      </w:r>
      <w:hyperlink r:id="rId15" w:history="1">
        <w:r w:rsidRPr="00C40E8A">
          <w:rPr>
            <w:rFonts w:ascii="Arial" w:hAnsi="Arial" w:cs="Arial"/>
            <w:color w:val="0000FF"/>
          </w:rPr>
          <w:t>https://platformazakupowa.pl/pn/zdw_opole</w:t>
        </w:r>
      </w:hyperlink>
      <w:r w:rsidR="005D5F6C" w:rsidRPr="00C40E8A">
        <w:rPr>
          <w:rFonts w:ascii="Arial" w:hAnsi="Arial" w:cs="Arial"/>
        </w:rPr>
        <w:t>.</w:t>
      </w:r>
    </w:p>
    <w:p w14:paraId="57A5E65D" w14:textId="5303C8A1" w:rsidR="00E611D2" w:rsidRPr="00C40E8A" w:rsidRDefault="00E611D2" w:rsidP="00C40E8A">
      <w:pPr>
        <w:spacing w:line="276" w:lineRule="auto"/>
        <w:ind w:left="142"/>
        <w:rPr>
          <w:rFonts w:ascii="Arial" w:hAnsi="Arial" w:cs="Arial"/>
        </w:rPr>
      </w:pPr>
      <w:r w:rsidRPr="00C40E8A">
        <w:rPr>
          <w:rFonts w:ascii="Arial" w:hAnsi="Arial" w:cs="Arial"/>
        </w:rPr>
        <w:t>Ilekroć w specyfikacji</w:t>
      </w:r>
      <w:r w:rsidR="00866EF5" w:rsidRPr="00C40E8A">
        <w:rPr>
          <w:rFonts w:ascii="Arial" w:hAnsi="Arial" w:cs="Arial"/>
        </w:rPr>
        <w:t xml:space="preserve"> </w:t>
      </w:r>
      <w:r w:rsidRPr="00C40E8A">
        <w:rPr>
          <w:rFonts w:ascii="Arial" w:hAnsi="Arial" w:cs="Arial"/>
        </w:rPr>
        <w:t xml:space="preserve">warunków zamówienia lub w przepisach o zamówieniach publicznych mowa jest o </w:t>
      </w:r>
      <w:r w:rsidRPr="00C40E8A">
        <w:rPr>
          <w:rFonts w:ascii="Arial" w:hAnsi="Arial" w:cs="Arial"/>
          <w:b/>
        </w:rPr>
        <w:t>stronie internetowej należy przez to rozumieć także platformę</w:t>
      </w:r>
      <w:r w:rsidRPr="00C40E8A">
        <w:rPr>
          <w:rFonts w:ascii="Arial" w:hAnsi="Arial" w:cs="Arial"/>
        </w:rPr>
        <w:t xml:space="preserve">. Szczegółowe informacje dotyczące komunikacji w niniejszym postępowaniu zostały określone w punkcie </w:t>
      </w:r>
      <w:r w:rsidRPr="00C40E8A">
        <w:rPr>
          <w:rFonts w:ascii="Arial" w:hAnsi="Arial" w:cs="Arial"/>
          <w:b/>
        </w:rPr>
        <w:t>7</w:t>
      </w:r>
      <w:r w:rsidRPr="00C40E8A">
        <w:rPr>
          <w:rFonts w:ascii="Arial" w:hAnsi="Arial" w:cs="Arial"/>
        </w:rPr>
        <w:t xml:space="preserve"> niniejszej SWZ.</w:t>
      </w:r>
    </w:p>
    <w:p w14:paraId="128363EA" w14:textId="77777777" w:rsidR="00E611D2" w:rsidRPr="00C40E8A" w:rsidRDefault="00E611D2" w:rsidP="00C40E8A">
      <w:pPr>
        <w:spacing w:line="276" w:lineRule="auto"/>
        <w:rPr>
          <w:rFonts w:ascii="Arial" w:hAnsi="Arial" w:cs="Arial"/>
        </w:rPr>
      </w:pPr>
    </w:p>
    <w:p w14:paraId="559CD196" w14:textId="063242B4" w:rsidR="00E611D2" w:rsidRPr="00C40E8A" w:rsidRDefault="00E611D2" w:rsidP="00C40E8A">
      <w:pPr>
        <w:spacing w:line="276" w:lineRule="auto"/>
        <w:ind w:left="142"/>
        <w:rPr>
          <w:rFonts w:ascii="Arial" w:hAnsi="Arial" w:cs="Arial"/>
        </w:rPr>
      </w:pPr>
      <w:r w:rsidRPr="00C40E8A">
        <w:rPr>
          <w:rFonts w:ascii="Arial" w:hAnsi="Arial" w:cs="Arial"/>
        </w:rPr>
        <w:lastRenderedPageBreak/>
        <w:t>Postępowanie, którego dotyczy niniejszy dokument oznaczone jest znakiem (numerem referencyjnym) WP.</w:t>
      </w:r>
      <w:r w:rsidR="00957EEF" w:rsidRPr="00C40E8A">
        <w:rPr>
          <w:rFonts w:ascii="Arial" w:hAnsi="Arial" w:cs="Arial"/>
        </w:rPr>
        <w:t>3211</w:t>
      </w:r>
      <w:r w:rsidRPr="00C40E8A">
        <w:rPr>
          <w:rFonts w:ascii="Arial" w:hAnsi="Arial" w:cs="Arial"/>
        </w:rPr>
        <w:t>.</w:t>
      </w:r>
      <w:r w:rsidR="001B240A" w:rsidRPr="00C40E8A">
        <w:rPr>
          <w:rFonts w:ascii="Arial" w:hAnsi="Arial" w:cs="Arial"/>
        </w:rPr>
        <w:t>7</w:t>
      </w:r>
      <w:r w:rsidR="00963027" w:rsidRPr="00C40E8A">
        <w:rPr>
          <w:rFonts w:ascii="Arial" w:hAnsi="Arial" w:cs="Arial"/>
        </w:rPr>
        <w:t>9</w:t>
      </w:r>
      <w:r w:rsidRPr="00C40E8A">
        <w:rPr>
          <w:rFonts w:ascii="Arial" w:hAnsi="Arial" w:cs="Arial"/>
        </w:rPr>
        <w:t>.202</w:t>
      </w:r>
      <w:r w:rsidR="00E266D2" w:rsidRPr="00C40E8A">
        <w:rPr>
          <w:rFonts w:ascii="Arial" w:hAnsi="Arial" w:cs="Arial"/>
        </w:rPr>
        <w:t>5</w:t>
      </w:r>
      <w:r w:rsidRPr="00C40E8A">
        <w:rPr>
          <w:rFonts w:ascii="Arial" w:hAnsi="Arial" w:cs="Arial"/>
        </w:rPr>
        <w:t xml:space="preserve">. Wykonawcy powinni we wszystkich kontaktach z zamawiającym powoływać się na wyżej podane oznaczenie </w:t>
      </w:r>
      <w:r w:rsidR="001E5578" w:rsidRPr="00C40E8A">
        <w:rPr>
          <w:rFonts w:ascii="Arial" w:hAnsi="Arial" w:cs="Arial"/>
        </w:rPr>
        <w:t>lub</w:t>
      </w:r>
      <w:r w:rsidRPr="00C40E8A">
        <w:rPr>
          <w:rFonts w:ascii="Arial" w:hAnsi="Arial" w:cs="Arial"/>
        </w:rPr>
        <w:t xml:space="preserve"> jego nazwę.</w:t>
      </w:r>
    </w:p>
    <w:p w14:paraId="0042160F" w14:textId="77777777" w:rsidR="00D53BEA" w:rsidRPr="00C40E8A" w:rsidRDefault="00D53BEA" w:rsidP="00C40E8A">
      <w:pPr>
        <w:spacing w:line="276" w:lineRule="auto"/>
        <w:rPr>
          <w:rFonts w:ascii="Arial" w:hAnsi="Arial" w:cs="Arial"/>
        </w:rPr>
      </w:pPr>
    </w:p>
    <w:p w14:paraId="24F652FB" w14:textId="77777777" w:rsidR="008B469F" w:rsidRPr="00C40E8A" w:rsidRDefault="008B469F" w:rsidP="00C40E8A">
      <w:pPr>
        <w:spacing w:line="276" w:lineRule="auto"/>
        <w:rPr>
          <w:rFonts w:ascii="Arial" w:hAnsi="Arial" w:cs="Arial"/>
          <w:b/>
        </w:rPr>
      </w:pPr>
      <w:r w:rsidRPr="00C40E8A">
        <w:rPr>
          <w:rFonts w:ascii="Arial" w:hAnsi="Arial" w:cs="Arial"/>
          <w:b/>
        </w:rPr>
        <w:t>3. ŹRÓDŁA FINANSOWANIA.</w:t>
      </w:r>
    </w:p>
    <w:p w14:paraId="11938FCB" w14:textId="3538ECE1" w:rsidR="00A353A7" w:rsidRPr="00C40E8A" w:rsidRDefault="002E126D" w:rsidP="00C40E8A">
      <w:pPr>
        <w:spacing w:line="276" w:lineRule="auto"/>
        <w:ind w:left="142"/>
        <w:rPr>
          <w:rFonts w:ascii="Arial" w:hAnsi="Arial" w:cs="Arial"/>
        </w:rPr>
      </w:pPr>
      <w:r w:rsidRPr="00C40E8A">
        <w:rPr>
          <w:rFonts w:ascii="Arial" w:hAnsi="Arial" w:cs="Arial"/>
        </w:rPr>
        <w:t>Zamówienie finansowane jest ze środków będących w dyspozycji Zarządu Dróg Wojewódzkich w Opolu.</w:t>
      </w:r>
    </w:p>
    <w:p w14:paraId="7F80C104" w14:textId="77777777" w:rsidR="002E126D" w:rsidRPr="00C40E8A" w:rsidRDefault="002E126D" w:rsidP="00C40E8A">
      <w:pPr>
        <w:spacing w:line="276" w:lineRule="auto"/>
        <w:rPr>
          <w:rFonts w:ascii="Arial" w:hAnsi="Arial" w:cs="Arial"/>
        </w:rPr>
      </w:pPr>
    </w:p>
    <w:p w14:paraId="1143B034" w14:textId="77777777" w:rsidR="0041225C" w:rsidRPr="00C40E8A" w:rsidRDefault="0041225C" w:rsidP="00C40E8A">
      <w:pPr>
        <w:spacing w:line="276" w:lineRule="auto"/>
        <w:ind w:left="142" w:hanging="142"/>
        <w:rPr>
          <w:rFonts w:ascii="Arial" w:hAnsi="Arial" w:cs="Arial"/>
          <w:b/>
        </w:rPr>
      </w:pPr>
      <w:r w:rsidRPr="00C40E8A">
        <w:rPr>
          <w:rFonts w:ascii="Arial" w:hAnsi="Arial" w:cs="Arial"/>
          <w:b/>
        </w:rPr>
        <w:t>4. O udzielenie zamówienia mogą ubiegać się wykonawcy, którzy:</w:t>
      </w:r>
    </w:p>
    <w:p w14:paraId="6CCB84EB" w14:textId="77777777" w:rsidR="0041225C" w:rsidRPr="00C40E8A" w:rsidRDefault="0041225C" w:rsidP="00C40E8A">
      <w:pPr>
        <w:spacing w:line="276" w:lineRule="auto"/>
        <w:ind w:left="142"/>
        <w:rPr>
          <w:rFonts w:ascii="Arial" w:hAnsi="Arial" w:cs="Arial"/>
          <w:b/>
        </w:rPr>
      </w:pPr>
      <w:r w:rsidRPr="00C40E8A">
        <w:rPr>
          <w:rFonts w:ascii="Arial" w:hAnsi="Arial" w:cs="Arial"/>
          <w:b/>
        </w:rPr>
        <w:t>a) nie podlegają wykluczeniu,</w:t>
      </w:r>
    </w:p>
    <w:p w14:paraId="56B716E4" w14:textId="77777777" w:rsidR="0041225C" w:rsidRPr="00C40E8A" w:rsidRDefault="0041225C" w:rsidP="00C40E8A">
      <w:pPr>
        <w:spacing w:line="276" w:lineRule="auto"/>
        <w:ind w:left="142"/>
        <w:rPr>
          <w:rFonts w:ascii="Arial" w:hAnsi="Arial" w:cs="Arial"/>
          <w:b/>
        </w:rPr>
      </w:pPr>
      <w:r w:rsidRPr="00C40E8A">
        <w:rPr>
          <w:rFonts w:ascii="Arial" w:hAnsi="Arial" w:cs="Arial"/>
          <w:b/>
        </w:rPr>
        <w:t>b) spełniają poniższe warunki udziału w postępowaniu dotyczące:</w:t>
      </w:r>
    </w:p>
    <w:p w14:paraId="5D967F28" w14:textId="77777777" w:rsidR="00665B87" w:rsidRPr="00C40E8A" w:rsidRDefault="00665B87" w:rsidP="00C40E8A">
      <w:pPr>
        <w:spacing w:line="276" w:lineRule="auto"/>
        <w:rPr>
          <w:rFonts w:ascii="Arial" w:hAnsi="Arial" w:cs="Arial"/>
          <w:b/>
        </w:rPr>
      </w:pPr>
    </w:p>
    <w:p w14:paraId="48F61BD8" w14:textId="07C64D77" w:rsidR="00664F37" w:rsidRPr="00C40E8A" w:rsidRDefault="00664F37" w:rsidP="00C40E8A">
      <w:pPr>
        <w:spacing w:line="276" w:lineRule="auto"/>
        <w:rPr>
          <w:rFonts w:ascii="Arial" w:hAnsi="Arial" w:cs="Arial"/>
          <w:b/>
        </w:rPr>
      </w:pPr>
      <w:r w:rsidRPr="00C40E8A">
        <w:rPr>
          <w:rFonts w:ascii="Arial" w:hAnsi="Arial" w:cs="Arial"/>
          <w:b/>
        </w:rPr>
        <w:t>4.1. ZDOLNOŚ</w:t>
      </w:r>
      <w:r w:rsidR="00C00EB2" w:rsidRPr="00C40E8A">
        <w:rPr>
          <w:rFonts w:ascii="Arial" w:hAnsi="Arial" w:cs="Arial"/>
          <w:b/>
        </w:rPr>
        <w:t>Ć</w:t>
      </w:r>
      <w:r w:rsidRPr="00C40E8A">
        <w:rPr>
          <w:rFonts w:ascii="Arial" w:hAnsi="Arial" w:cs="Arial"/>
          <w:b/>
        </w:rPr>
        <w:t xml:space="preserve"> DO WYSTĘPOWANIA W OBROCIE GOSPODARCZYM</w:t>
      </w:r>
    </w:p>
    <w:p w14:paraId="24970057" w14:textId="321C5961" w:rsidR="00FB17C0" w:rsidRPr="00C40E8A" w:rsidRDefault="00FB17C0" w:rsidP="00C40E8A">
      <w:pPr>
        <w:spacing w:line="276" w:lineRule="auto"/>
        <w:ind w:left="142"/>
        <w:rPr>
          <w:rFonts w:ascii="Arial" w:hAnsi="Arial" w:cs="Arial"/>
        </w:rPr>
      </w:pPr>
      <w:r w:rsidRPr="00C40E8A">
        <w:rPr>
          <w:rFonts w:ascii="Arial" w:hAnsi="Arial" w:cs="Arial"/>
        </w:rPr>
        <w:t>Zamawiający odstępuje od określenia warunku w tym zakresie.</w:t>
      </w:r>
    </w:p>
    <w:p w14:paraId="4FF4DF66" w14:textId="5E96CD3F" w:rsidR="00FB17C0" w:rsidRPr="00C40E8A" w:rsidRDefault="0041225C" w:rsidP="00C40E8A">
      <w:pPr>
        <w:spacing w:line="276" w:lineRule="auto"/>
        <w:ind w:left="142" w:hanging="142"/>
        <w:rPr>
          <w:rFonts w:ascii="Arial" w:hAnsi="Arial" w:cs="Arial"/>
          <w:b/>
        </w:rPr>
      </w:pPr>
      <w:r w:rsidRPr="00C40E8A">
        <w:rPr>
          <w:rFonts w:ascii="Arial" w:hAnsi="Arial" w:cs="Arial"/>
          <w:b/>
        </w:rPr>
        <w:t>4.</w:t>
      </w:r>
      <w:r w:rsidR="00664F37" w:rsidRPr="00C40E8A">
        <w:rPr>
          <w:rFonts w:ascii="Arial" w:hAnsi="Arial" w:cs="Arial"/>
          <w:b/>
        </w:rPr>
        <w:t>2</w:t>
      </w:r>
      <w:r w:rsidRPr="00C40E8A">
        <w:rPr>
          <w:rFonts w:ascii="Arial" w:hAnsi="Arial" w:cs="Arial"/>
          <w:b/>
        </w:rPr>
        <w:t>. UPRAWNIE</w:t>
      </w:r>
      <w:r w:rsidR="00C00EB2" w:rsidRPr="00C40E8A">
        <w:rPr>
          <w:rFonts w:ascii="Arial" w:hAnsi="Arial" w:cs="Arial"/>
          <w:b/>
        </w:rPr>
        <w:t>NIA</w:t>
      </w:r>
      <w:r w:rsidRPr="00C40E8A">
        <w:rPr>
          <w:rFonts w:ascii="Arial" w:hAnsi="Arial" w:cs="Arial"/>
          <w:b/>
        </w:rPr>
        <w:t xml:space="preserve"> DO PROWADZENIA OKREŚLONEJ DZIAŁALNOŚCI</w:t>
      </w:r>
      <w:r w:rsidR="00664F37" w:rsidRPr="00C40E8A">
        <w:rPr>
          <w:rFonts w:ascii="Arial" w:hAnsi="Arial" w:cs="Arial"/>
          <w:b/>
        </w:rPr>
        <w:t xml:space="preserve"> GOSPODARCZEJ LUB ZAWODOWEJ, O ILE WYNIKA TO Z ODRĘBNYCH PRZEPISÓW</w:t>
      </w:r>
      <w:r w:rsidRPr="00C40E8A">
        <w:rPr>
          <w:rFonts w:ascii="Arial" w:hAnsi="Arial" w:cs="Arial"/>
          <w:b/>
        </w:rPr>
        <w:t>.</w:t>
      </w:r>
    </w:p>
    <w:p w14:paraId="002B2513" w14:textId="77777777" w:rsidR="0041225C" w:rsidRPr="00C40E8A" w:rsidRDefault="0041225C" w:rsidP="00C40E8A">
      <w:pPr>
        <w:spacing w:line="276" w:lineRule="auto"/>
        <w:ind w:left="142"/>
        <w:rPr>
          <w:rFonts w:ascii="Arial" w:hAnsi="Arial" w:cs="Arial"/>
        </w:rPr>
      </w:pPr>
      <w:r w:rsidRPr="00C40E8A">
        <w:rPr>
          <w:rFonts w:ascii="Arial" w:hAnsi="Arial" w:cs="Arial"/>
        </w:rPr>
        <w:t>Zamawiający odstępuje od określenia warunku w tym zakresie.</w:t>
      </w:r>
    </w:p>
    <w:p w14:paraId="1239F54A" w14:textId="1BCA3881" w:rsidR="0041225C" w:rsidRPr="00C40E8A" w:rsidRDefault="0041225C" w:rsidP="00C40E8A">
      <w:pPr>
        <w:spacing w:line="276" w:lineRule="auto"/>
        <w:ind w:left="180" w:hanging="180"/>
        <w:rPr>
          <w:rFonts w:ascii="Arial" w:hAnsi="Arial" w:cs="Arial"/>
          <w:b/>
        </w:rPr>
      </w:pPr>
      <w:r w:rsidRPr="00C40E8A">
        <w:rPr>
          <w:rFonts w:ascii="Arial" w:hAnsi="Arial" w:cs="Arial"/>
          <w:b/>
        </w:rPr>
        <w:t>4.</w:t>
      </w:r>
      <w:r w:rsidR="00664F37" w:rsidRPr="00C40E8A">
        <w:rPr>
          <w:rFonts w:ascii="Arial" w:hAnsi="Arial" w:cs="Arial"/>
          <w:b/>
        </w:rPr>
        <w:t>3</w:t>
      </w:r>
      <w:r w:rsidRPr="00C40E8A">
        <w:rPr>
          <w:rFonts w:ascii="Arial" w:hAnsi="Arial" w:cs="Arial"/>
          <w:b/>
        </w:rPr>
        <w:t>. SYTUACJ</w:t>
      </w:r>
      <w:r w:rsidR="00C00EB2" w:rsidRPr="00C40E8A">
        <w:rPr>
          <w:rFonts w:ascii="Arial" w:hAnsi="Arial" w:cs="Arial"/>
          <w:b/>
        </w:rPr>
        <w:t>A</w:t>
      </w:r>
      <w:r w:rsidRPr="00C40E8A">
        <w:rPr>
          <w:rFonts w:ascii="Arial" w:hAnsi="Arial" w:cs="Arial"/>
          <w:b/>
        </w:rPr>
        <w:t xml:space="preserve"> EKONOMICZN</w:t>
      </w:r>
      <w:r w:rsidR="00C00EB2" w:rsidRPr="00C40E8A">
        <w:rPr>
          <w:rFonts w:ascii="Arial" w:hAnsi="Arial" w:cs="Arial"/>
          <w:b/>
        </w:rPr>
        <w:t>A</w:t>
      </w:r>
      <w:r w:rsidRPr="00C40E8A">
        <w:rPr>
          <w:rFonts w:ascii="Arial" w:hAnsi="Arial" w:cs="Arial"/>
          <w:b/>
        </w:rPr>
        <w:t xml:space="preserve"> LUB FINANSOW</w:t>
      </w:r>
      <w:r w:rsidR="00C00EB2" w:rsidRPr="00C40E8A">
        <w:rPr>
          <w:rFonts w:ascii="Arial" w:hAnsi="Arial" w:cs="Arial"/>
          <w:b/>
        </w:rPr>
        <w:t>A</w:t>
      </w:r>
      <w:r w:rsidRPr="00C40E8A">
        <w:rPr>
          <w:rFonts w:ascii="Arial" w:hAnsi="Arial" w:cs="Arial"/>
          <w:b/>
        </w:rPr>
        <w:t>.</w:t>
      </w:r>
    </w:p>
    <w:p w14:paraId="5483D1E1" w14:textId="7584A9A4" w:rsidR="0041225C" w:rsidRPr="00C40E8A" w:rsidRDefault="00F527CA" w:rsidP="00C40E8A">
      <w:pPr>
        <w:spacing w:line="276" w:lineRule="auto"/>
        <w:ind w:left="142"/>
        <w:rPr>
          <w:rFonts w:ascii="Arial" w:hAnsi="Arial" w:cs="Arial"/>
        </w:rPr>
      </w:pPr>
      <w:r w:rsidRPr="00C40E8A">
        <w:rPr>
          <w:rFonts w:ascii="Arial" w:hAnsi="Arial" w:cs="Arial"/>
        </w:rPr>
        <w:t>Zamawiający odstępuje od określenia warunku w tym zakresie.</w:t>
      </w:r>
    </w:p>
    <w:p w14:paraId="5F0D226E" w14:textId="77777777" w:rsidR="008015B2" w:rsidRPr="00C40E8A" w:rsidRDefault="008015B2" w:rsidP="00C40E8A">
      <w:pPr>
        <w:spacing w:line="276" w:lineRule="auto"/>
        <w:rPr>
          <w:rFonts w:ascii="Arial" w:hAnsi="Arial" w:cs="Arial"/>
        </w:rPr>
      </w:pPr>
    </w:p>
    <w:p w14:paraId="60177D35" w14:textId="65075CF3" w:rsidR="0041225C" w:rsidRPr="00C40E8A" w:rsidRDefault="0041225C" w:rsidP="00C40E8A">
      <w:pPr>
        <w:spacing w:line="276" w:lineRule="auto"/>
        <w:ind w:left="180" w:hanging="180"/>
        <w:rPr>
          <w:rFonts w:ascii="Arial" w:hAnsi="Arial" w:cs="Arial"/>
          <w:b/>
        </w:rPr>
      </w:pPr>
      <w:r w:rsidRPr="00C40E8A">
        <w:rPr>
          <w:rFonts w:ascii="Arial" w:hAnsi="Arial" w:cs="Arial"/>
          <w:b/>
        </w:rPr>
        <w:t>4.</w:t>
      </w:r>
      <w:r w:rsidR="00664F37" w:rsidRPr="00C40E8A">
        <w:rPr>
          <w:rFonts w:ascii="Arial" w:hAnsi="Arial" w:cs="Arial"/>
          <w:b/>
        </w:rPr>
        <w:t>4</w:t>
      </w:r>
      <w:r w:rsidRPr="00C40E8A">
        <w:rPr>
          <w:rFonts w:ascii="Arial" w:hAnsi="Arial" w:cs="Arial"/>
          <w:b/>
        </w:rPr>
        <w:t>. ZDOLNOŚ</w:t>
      </w:r>
      <w:r w:rsidR="00C00EB2" w:rsidRPr="00C40E8A">
        <w:rPr>
          <w:rFonts w:ascii="Arial" w:hAnsi="Arial" w:cs="Arial"/>
          <w:b/>
        </w:rPr>
        <w:t>Ć</w:t>
      </w:r>
      <w:r w:rsidRPr="00C40E8A">
        <w:rPr>
          <w:rFonts w:ascii="Arial" w:hAnsi="Arial" w:cs="Arial"/>
          <w:b/>
        </w:rPr>
        <w:t xml:space="preserve"> TECHNICZN</w:t>
      </w:r>
      <w:r w:rsidR="00C00EB2" w:rsidRPr="00C40E8A">
        <w:rPr>
          <w:rFonts w:ascii="Arial" w:hAnsi="Arial" w:cs="Arial"/>
          <w:b/>
        </w:rPr>
        <w:t>A</w:t>
      </w:r>
      <w:r w:rsidRPr="00C40E8A">
        <w:rPr>
          <w:rFonts w:ascii="Arial" w:hAnsi="Arial" w:cs="Arial"/>
          <w:b/>
        </w:rPr>
        <w:t xml:space="preserve"> LUB ZAWODOW</w:t>
      </w:r>
      <w:r w:rsidR="00C00EB2" w:rsidRPr="00C40E8A">
        <w:rPr>
          <w:rFonts w:ascii="Arial" w:hAnsi="Arial" w:cs="Arial"/>
          <w:b/>
        </w:rPr>
        <w:t>A</w:t>
      </w:r>
      <w:r w:rsidRPr="00C40E8A">
        <w:rPr>
          <w:rFonts w:ascii="Arial" w:hAnsi="Arial" w:cs="Arial"/>
          <w:b/>
        </w:rPr>
        <w:t>.</w:t>
      </w:r>
    </w:p>
    <w:p w14:paraId="5198F653" w14:textId="6FAE0B83" w:rsidR="0093021F" w:rsidRPr="002C605C" w:rsidRDefault="0093021F" w:rsidP="00C40E8A">
      <w:pPr>
        <w:spacing w:line="276" w:lineRule="auto"/>
        <w:ind w:left="142" w:hanging="142"/>
        <w:rPr>
          <w:rFonts w:ascii="Arial" w:hAnsi="Arial" w:cs="Arial"/>
        </w:rPr>
      </w:pPr>
      <w:r w:rsidRPr="002C605C">
        <w:rPr>
          <w:rFonts w:ascii="Arial" w:hAnsi="Arial" w:cs="Arial"/>
          <w:b/>
        </w:rPr>
        <w:t>4.4.1.</w:t>
      </w:r>
      <w:r w:rsidRPr="002C605C">
        <w:rPr>
          <w:rFonts w:ascii="Arial" w:hAnsi="Arial" w:cs="Arial"/>
        </w:rPr>
        <w:t xml:space="preserve"> Wykonawca spełni </w:t>
      </w:r>
      <w:r w:rsidR="002C605C" w:rsidRPr="002C605C">
        <w:rPr>
          <w:rFonts w:ascii="Arial" w:hAnsi="Arial" w:cs="Arial"/>
        </w:rPr>
        <w:t>warunek,</w:t>
      </w:r>
      <w:r w:rsidRPr="002C605C">
        <w:rPr>
          <w:rFonts w:ascii="Arial" w:hAnsi="Arial" w:cs="Arial"/>
        </w:rPr>
        <w:t xml:space="preserve"> jeżeli wykaże, że wykonał w okresie ostatnich 3 lat przed upływem terminu składania ofert, a jeżeli okres prowadzenia działalności jest krótszy – w tym okresie, minimum:</w:t>
      </w:r>
    </w:p>
    <w:p w14:paraId="742EBB78" w14:textId="159CC230" w:rsidR="0093021F" w:rsidRPr="002C605C" w:rsidRDefault="0093021F" w:rsidP="00C40E8A">
      <w:pPr>
        <w:spacing w:line="276" w:lineRule="auto"/>
        <w:ind w:left="284" w:hanging="142"/>
        <w:rPr>
          <w:rFonts w:ascii="Arial" w:hAnsi="Arial" w:cs="Arial"/>
        </w:rPr>
      </w:pPr>
      <w:r w:rsidRPr="002C605C">
        <w:rPr>
          <w:rFonts w:ascii="Arial" w:hAnsi="Arial" w:cs="Arial"/>
        </w:rPr>
        <w:t xml:space="preserve">1) </w:t>
      </w:r>
      <w:r w:rsidRPr="002C605C">
        <w:rPr>
          <w:rFonts w:ascii="Arial" w:hAnsi="Arial" w:cs="Arial"/>
          <w:b/>
          <w:bCs/>
        </w:rPr>
        <w:t>zadanie nr 1</w:t>
      </w:r>
      <w:r w:rsidRPr="002C605C">
        <w:rPr>
          <w:rFonts w:ascii="Arial" w:hAnsi="Arial" w:cs="Arial"/>
        </w:rPr>
        <w:t xml:space="preserve"> </w:t>
      </w:r>
      <w:r w:rsidR="00084F2D" w:rsidRPr="002C605C">
        <w:rPr>
          <w:rFonts w:ascii="Arial" w:hAnsi="Arial" w:cs="Arial"/>
          <w:b/>
          <w:bCs/>
        </w:rPr>
        <w:t xml:space="preserve">(Zarząd Dróg Wojewódzkich w Opolu) </w:t>
      </w:r>
      <w:r w:rsidRPr="002C605C">
        <w:rPr>
          <w:rFonts w:ascii="Arial" w:hAnsi="Arial" w:cs="Arial"/>
        </w:rPr>
        <w:t xml:space="preserve">– jedną usługę polegającą na sprzątaniu powierzchni biurowych o powierzchni co najmniej </w:t>
      </w:r>
      <w:r w:rsidRPr="002C605C">
        <w:rPr>
          <w:rFonts w:ascii="Arial" w:hAnsi="Arial" w:cs="Arial"/>
          <w:b/>
        </w:rPr>
        <w:t>1000 m</w:t>
      </w:r>
      <w:r w:rsidRPr="002C605C">
        <w:rPr>
          <w:rFonts w:ascii="Arial" w:hAnsi="Arial" w:cs="Arial"/>
          <w:b/>
          <w:vertAlign w:val="superscript"/>
        </w:rPr>
        <w:t>2</w:t>
      </w:r>
      <w:r w:rsidRPr="002C605C">
        <w:rPr>
          <w:rFonts w:ascii="Arial" w:hAnsi="Arial" w:cs="Arial"/>
        </w:rPr>
        <w:t xml:space="preserve"> przez okres co najmniej </w:t>
      </w:r>
      <w:r w:rsidRPr="002C605C">
        <w:rPr>
          <w:rFonts w:ascii="Arial" w:hAnsi="Arial" w:cs="Arial"/>
          <w:b/>
        </w:rPr>
        <w:t>6 miesięcy</w:t>
      </w:r>
      <w:r w:rsidRPr="002C605C">
        <w:rPr>
          <w:rFonts w:ascii="Arial" w:hAnsi="Arial" w:cs="Arial"/>
        </w:rPr>
        <w:t>,</w:t>
      </w:r>
    </w:p>
    <w:p w14:paraId="4C828506" w14:textId="322919E4" w:rsidR="0093021F" w:rsidRPr="002C605C" w:rsidRDefault="007A5ADB" w:rsidP="00C40E8A">
      <w:pPr>
        <w:spacing w:line="276" w:lineRule="auto"/>
        <w:ind w:left="284" w:hanging="142"/>
        <w:rPr>
          <w:rFonts w:ascii="Arial" w:hAnsi="Arial" w:cs="Arial"/>
        </w:rPr>
      </w:pPr>
      <w:r w:rsidRPr="002C605C">
        <w:rPr>
          <w:rFonts w:ascii="Arial" w:hAnsi="Arial" w:cs="Arial"/>
        </w:rPr>
        <w:t>2</w:t>
      </w:r>
      <w:r w:rsidR="0093021F" w:rsidRPr="002C605C">
        <w:rPr>
          <w:rFonts w:ascii="Arial" w:hAnsi="Arial" w:cs="Arial"/>
        </w:rPr>
        <w:t xml:space="preserve">) </w:t>
      </w:r>
      <w:r w:rsidR="0093021F" w:rsidRPr="002C605C">
        <w:rPr>
          <w:rFonts w:ascii="Arial" w:hAnsi="Arial" w:cs="Arial"/>
          <w:b/>
          <w:bCs/>
        </w:rPr>
        <w:t xml:space="preserve">zadanie nr </w:t>
      </w:r>
      <w:r w:rsidRPr="002C605C">
        <w:rPr>
          <w:rFonts w:ascii="Arial" w:hAnsi="Arial" w:cs="Arial"/>
          <w:b/>
          <w:bCs/>
        </w:rPr>
        <w:t>2</w:t>
      </w:r>
      <w:r w:rsidR="0093021F" w:rsidRPr="002C605C">
        <w:rPr>
          <w:rFonts w:ascii="Arial" w:hAnsi="Arial" w:cs="Arial"/>
          <w:b/>
          <w:bCs/>
        </w:rPr>
        <w:t xml:space="preserve"> </w:t>
      </w:r>
      <w:r w:rsidR="00084F2D" w:rsidRPr="002C605C">
        <w:rPr>
          <w:rFonts w:ascii="Arial" w:hAnsi="Arial" w:cs="Arial"/>
          <w:b/>
          <w:bCs/>
        </w:rPr>
        <w:t>(OT w Głubczycach)</w:t>
      </w:r>
      <w:r w:rsidR="00084F2D" w:rsidRPr="002C605C">
        <w:rPr>
          <w:rFonts w:ascii="Arial" w:hAnsi="Arial" w:cs="Arial"/>
        </w:rPr>
        <w:t xml:space="preserve"> </w:t>
      </w:r>
      <w:r w:rsidR="0093021F" w:rsidRPr="002C605C">
        <w:rPr>
          <w:rFonts w:ascii="Arial" w:hAnsi="Arial" w:cs="Arial"/>
        </w:rPr>
        <w:t xml:space="preserve">– jedną usługę polegającą na sprzątaniu powierzchni biurowych o powierzchni co najmniej </w:t>
      </w:r>
      <w:r w:rsidR="000A707C" w:rsidRPr="002C605C">
        <w:rPr>
          <w:rFonts w:ascii="Arial" w:hAnsi="Arial" w:cs="Arial"/>
          <w:b/>
        </w:rPr>
        <w:t>6</w:t>
      </w:r>
      <w:r w:rsidR="00DA6110" w:rsidRPr="002C605C">
        <w:rPr>
          <w:rFonts w:ascii="Arial" w:hAnsi="Arial" w:cs="Arial"/>
          <w:b/>
        </w:rPr>
        <w:t>0</w:t>
      </w:r>
      <w:r w:rsidR="0093021F" w:rsidRPr="002C605C">
        <w:rPr>
          <w:rFonts w:ascii="Arial" w:hAnsi="Arial" w:cs="Arial"/>
          <w:b/>
        </w:rPr>
        <w:t>0 m</w:t>
      </w:r>
      <w:r w:rsidR="0093021F" w:rsidRPr="002C605C">
        <w:rPr>
          <w:rFonts w:ascii="Arial" w:hAnsi="Arial" w:cs="Arial"/>
          <w:b/>
          <w:vertAlign w:val="superscript"/>
        </w:rPr>
        <w:t>2</w:t>
      </w:r>
      <w:r w:rsidR="0093021F" w:rsidRPr="002C605C">
        <w:rPr>
          <w:rFonts w:ascii="Arial" w:hAnsi="Arial" w:cs="Arial"/>
        </w:rPr>
        <w:t xml:space="preserve"> przez okres co najmniej </w:t>
      </w:r>
      <w:r w:rsidR="0093021F" w:rsidRPr="002C605C">
        <w:rPr>
          <w:rFonts w:ascii="Arial" w:hAnsi="Arial" w:cs="Arial"/>
          <w:b/>
        </w:rPr>
        <w:t>6 miesięcy</w:t>
      </w:r>
      <w:r w:rsidR="0093021F" w:rsidRPr="002C605C">
        <w:rPr>
          <w:rFonts w:ascii="Arial" w:hAnsi="Arial" w:cs="Arial"/>
        </w:rPr>
        <w:t>,</w:t>
      </w:r>
    </w:p>
    <w:p w14:paraId="46362806" w14:textId="4EE3C2D6" w:rsidR="0093021F" w:rsidRPr="002C605C" w:rsidRDefault="007A5ADB" w:rsidP="00C40E8A">
      <w:pPr>
        <w:spacing w:line="276" w:lineRule="auto"/>
        <w:ind w:left="284" w:hanging="142"/>
        <w:rPr>
          <w:rFonts w:ascii="Arial" w:hAnsi="Arial" w:cs="Arial"/>
        </w:rPr>
      </w:pPr>
      <w:r w:rsidRPr="002C605C">
        <w:rPr>
          <w:rFonts w:ascii="Arial" w:hAnsi="Arial" w:cs="Arial"/>
        </w:rPr>
        <w:t>3</w:t>
      </w:r>
      <w:r w:rsidR="0093021F" w:rsidRPr="002C605C">
        <w:rPr>
          <w:rFonts w:ascii="Arial" w:hAnsi="Arial" w:cs="Arial"/>
        </w:rPr>
        <w:t xml:space="preserve">) </w:t>
      </w:r>
      <w:r w:rsidR="0093021F" w:rsidRPr="002C605C">
        <w:rPr>
          <w:rFonts w:ascii="Arial" w:hAnsi="Arial" w:cs="Arial"/>
          <w:b/>
          <w:bCs/>
        </w:rPr>
        <w:t xml:space="preserve">zadanie nr </w:t>
      </w:r>
      <w:r w:rsidRPr="002C605C">
        <w:rPr>
          <w:rFonts w:ascii="Arial" w:hAnsi="Arial" w:cs="Arial"/>
          <w:b/>
          <w:bCs/>
        </w:rPr>
        <w:t>3</w:t>
      </w:r>
      <w:r w:rsidR="00596768" w:rsidRPr="002C605C">
        <w:rPr>
          <w:rFonts w:ascii="Arial" w:hAnsi="Arial" w:cs="Arial"/>
          <w:bCs/>
        </w:rPr>
        <w:t xml:space="preserve"> (</w:t>
      </w:r>
      <w:r w:rsidR="00596768" w:rsidRPr="002C605C">
        <w:rPr>
          <w:rFonts w:ascii="Arial" w:hAnsi="Arial" w:cs="Arial"/>
          <w:b/>
          <w:bCs/>
        </w:rPr>
        <w:t>OT w Grodkowie)</w:t>
      </w:r>
      <w:r w:rsidR="0093021F" w:rsidRPr="002C605C">
        <w:rPr>
          <w:rFonts w:ascii="Arial" w:hAnsi="Arial" w:cs="Arial"/>
        </w:rPr>
        <w:t xml:space="preserve"> – jedną usługę polegającą na sprzątaniu powierzchni biurowych o powierzchni co najmniej </w:t>
      </w:r>
      <w:r w:rsidR="00DA6110" w:rsidRPr="002C605C">
        <w:rPr>
          <w:rFonts w:ascii="Arial" w:hAnsi="Arial" w:cs="Arial"/>
          <w:b/>
        </w:rPr>
        <w:t>30</w:t>
      </w:r>
      <w:r w:rsidR="00662E3E" w:rsidRPr="002C605C">
        <w:rPr>
          <w:rFonts w:ascii="Arial" w:hAnsi="Arial" w:cs="Arial"/>
          <w:b/>
        </w:rPr>
        <w:t>0</w:t>
      </w:r>
      <w:r w:rsidR="0093021F" w:rsidRPr="002C605C">
        <w:rPr>
          <w:rFonts w:ascii="Arial" w:hAnsi="Arial" w:cs="Arial"/>
          <w:b/>
        </w:rPr>
        <w:t xml:space="preserve"> m</w:t>
      </w:r>
      <w:r w:rsidR="0093021F" w:rsidRPr="002C605C">
        <w:rPr>
          <w:rFonts w:ascii="Arial" w:hAnsi="Arial" w:cs="Arial"/>
          <w:b/>
          <w:vertAlign w:val="superscript"/>
        </w:rPr>
        <w:t>2</w:t>
      </w:r>
      <w:r w:rsidR="0093021F" w:rsidRPr="002C605C">
        <w:rPr>
          <w:rFonts w:ascii="Arial" w:hAnsi="Arial" w:cs="Arial"/>
        </w:rPr>
        <w:t xml:space="preserve"> przez okres co najmniej </w:t>
      </w:r>
      <w:r w:rsidR="0093021F" w:rsidRPr="002C605C">
        <w:rPr>
          <w:rFonts w:ascii="Arial" w:hAnsi="Arial" w:cs="Arial"/>
          <w:b/>
        </w:rPr>
        <w:t>6 miesięcy</w:t>
      </w:r>
      <w:r w:rsidR="00920A8D" w:rsidRPr="002C605C">
        <w:rPr>
          <w:rFonts w:ascii="Arial" w:hAnsi="Arial" w:cs="Arial"/>
          <w:bCs/>
        </w:rPr>
        <w:t>,</w:t>
      </w:r>
    </w:p>
    <w:p w14:paraId="3DE0C8DC" w14:textId="1683797F" w:rsidR="00920A8D" w:rsidRPr="002C605C" w:rsidRDefault="00920A8D" w:rsidP="00C40E8A">
      <w:pPr>
        <w:spacing w:line="276" w:lineRule="auto"/>
        <w:ind w:left="284" w:hanging="142"/>
        <w:rPr>
          <w:rFonts w:ascii="Arial" w:hAnsi="Arial" w:cs="Arial"/>
          <w:bCs/>
        </w:rPr>
      </w:pPr>
      <w:r w:rsidRPr="002C605C">
        <w:rPr>
          <w:rFonts w:ascii="Arial" w:hAnsi="Arial" w:cs="Arial"/>
          <w:bCs/>
        </w:rPr>
        <w:t xml:space="preserve">4) </w:t>
      </w:r>
      <w:r w:rsidRPr="002C605C">
        <w:rPr>
          <w:rFonts w:ascii="Arial" w:hAnsi="Arial" w:cs="Arial"/>
          <w:b/>
        </w:rPr>
        <w:t>zadanie nr 4</w:t>
      </w:r>
      <w:r w:rsidR="005C240D">
        <w:rPr>
          <w:rFonts w:ascii="Arial" w:hAnsi="Arial" w:cs="Arial"/>
          <w:b/>
        </w:rPr>
        <w:t xml:space="preserve"> </w:t>
      </w:r>
      <w:r w:rsidR="005C240D" w:rsidRPr="00C40E8A">
        <w:rPr>
          <w:rFonts w:ascii="Arial" w:hAnsi="Arial" w:cs="Arial"/>
          <w:b/>
          <w:bCs/>
        </w:rPr>
        <w:t>(OT w Oleśnie)</w:t>
      </w:r>
      <w:r w:rsidRPr="002C605C">
        <w:rPr>
          <w:rFonts w:ascii="Arial" w:hAnsi="Arial" w:cs="Arial"/>
          <w:bCs/>
        </w:rPr>
        <w:t xml:space="preserve"> – jedną usługę polegającą na sprzątaniu powierzchni biurowych o powierzchni co najmniej </w:t>
      </w:r>
      <w:r w:rsidR="000A3EA6">
        <w:rPr>
          <w:rFonts w:ascii="Arial" w:hAnsi="Arial" w:cs="Arial"/>
          <w:b/>
        </w:rPr>
        <w:t>25</w:t>
      </w:r>
      <w:r w:rsidRPr="002C605C">
        <w:rPr>
          <w:rFonts w:ascii="Arial" w:hAnsi="Arial" w:cs="Arial"/>
          <w:b/>
        </w:rPr>
        <w:t>0 m</w:t>
      </w:r>
      <w:r w:rsidRPr="002C605C">
        <w:rPr>
          <w:rFonts w:ascii="Arial" w:hAnsi="Arial" w:cs="Arial"/>
          <w:b/>
          <w:vertAlign w:val="superscript"/>
        </w:rPr>
        <w:t>2</w:t>
      </w:r>
      <w:r w:rsidRPr="002C605C">
        <w:rPr>
          <w:rFonts w:ascii="Arial" w:hAnsi="Arial" w:cs="Arial"/>
          <w:bCs/>
        </w:rPr>
        <w:t xml:space="preserve"> przez okres co najmniej </w:t>
      </w:r>
      <w:r w:rsidRPr="002C605C">
        <w:rPr>
          <w:rFonts w:ascii="Arial" w:hAnsi="Arial" w:cs="Arial"/>
          <w:b/>
        </w:rPr>
        <w:t>6 miesięcy</w:t>
      </w:r>
      <w:r w:rsidRPr="002C605C">
        <w:rPr>
          <w:rFonts w:ascii="Arial" w:hAnsi="Arial" w:cs="Arial"/>
          <w:bCs/>
        </w:rPr>
        <w:t>.</w:t>
      </w:r>
    </w:p>
    <w:p w14:paraId="09CA9767" w14:textId="77777777" w:rsidR="002C605C" w:rsidRDefault="002C605C" w:rsidP="00C40E8A">
      <w:pPr>
        <w:spacing w:line="276" w:lineRule="auto"/>
        <w:ind w:left="142"/>
        <w:rPr>
          <w:rFonts w:ascii="Arial" w:hAnsi="Arial" w:cs="Arial"/>
        </w:rPr>
      </w:pPr>
    </w:p>
    <w:p w14:paraId="6B04973B" w14:textId="0F3806C0" w:rsidR="0093021F" w:rsidRPr="002C605C" w:rsidRDefault="0093021F" w:rsidP="00C40E8A">
      <w:pPr>
        <w:spacing w:line="276" w:lineRule="auto"/>
        <w:ind w:left="142"/>
        <w:rPr>
          <w:rFonts w:ascii="Arial" w:hAnsi="Arial" w:cs="Arial"/>
        </w:rPr>
      </w:pPr>
      <w:r w:rsidRPr="002C605C">
        <w:rPr>
          <w:rFonts w:ascii="Arial" w:hAnsi="Arial" w:cs="Arial"/>
        </w:rPr>
        <w:t xml:space="preserve">Wykonawcy wspólnie ubiegający się o udzielenie niniejszego zamówienia muszą wykazać, że powyższy warunek na </w:t>
      </w:r>
      <w:r w:rsidR="00920A8D" w:rsidRPr="002C605C">
        <w:rPr>
          <w:rFonts w:ascii="Arial" w:hAnsi="Arial" w:cs="Arial"/>
        </w:rPr>
        <w:t>zadania</w:t>
      </w:r>
      <w:r w:rsidRPr="002C605C">
        <w:rPr>
          <w:rFonts w:ascii="Arial" w:hAnsi="Arial" w:cs="Arial"/>
        </w:rPr>
        <w:t xml:space="preserve"> nr </w:t>
      </w:r>
      <w:r w:rsidR="00920A8D" w:rsidRPr="002C605C">
        <w:rPr>
          <w:rFonts w:ascii="Arial" w:hAnsi="Arial" w:cs="Arial"/>
        </w:rPr>
        <w:t xml:space="preserve">1, 2, </w:t>
      </w:r>
      <w:r w:rsidR="007A5ADB" w:rsidRPr="002C605C">
        <w:rPr>
          <w:rFonts w:ascii="Arial" w:hAnsi="Arial" w:cs="Arial"/>
        </w:rPr>
        <w:t>3</w:t>
      </w:r>
      <w:r w:rsidR="00920A8D" w:rsidRPr="002C605C">
        <w:rPr>
          <w:rFonts w:ascii="Arial" w:hAnsi="Arial" w:cs="Arial"/>
        </w:rPr>
        <w:t xml:space="preserve"> i</w:t>
      </w:r>
      <w:r w:rsidR="002C605C">
        <w:rPr>
          <w:rFonts w:ascii="Arial" w:hAnsi="Arial" w:cs="Arial"/>
        </w:rPr>
        <w:t xml:space="preserve"> </w:t>
      </w:r>
      <w:r w:rsidR="00920A8D" w:rsidRPr="002C605C">
        <w:rPr>
          <w:rFonts w:ascii="Arial" w:hAnsi="Arial" w:cs="Arial"/>
        </w:rPr>
        <w:t>/</w:t>
      </w:r>
      <w:r w:rsidR="002C605C">
        <w:rPr>
          <w:rFonts w:ascii="Arial" w:hAnsi="Arial" w:cs="Arial"/>
        </w:rPr>
        <w:t xml:space="preserve"> </w:t>
      </w:r>
      <w:r w:rsidR="00920A8D" w:rsidRPr="002C605C">
        <w:rPr>
          <w:rFonts w:ascii="Arial" w:hAnsi="Arial" w:cs="Arial"/>
        </w:rPr>
        <w:t>lub 4</w:t>
      </w:r>
      <w:r w:rsidRPr="002C605C">
        <w:rPr>
          <w:rFonts w:ascii="Arial" w:hAnsi="Arial" w:cs="Arial"/>
        </w:rPr>
        <w:t xml:space="preserve"> spełnia co najmniej jeden wykonawca.</w:t>
      </w:r>
    </w:p>
    <w:p w14:paraId="1732305D" w14:textId="7B760B77" w:rsidR="00C11265" w:rsidRPr="002C605C" w:rsidRDefault="00C11265" w:rsidP="00C40E8A">
      <w:pPr>
        <w:spacing w:line="276" w:lineRule="auto"/>
        <w:ind w:left="142" w:hanging="142"/>
        <w:rPr>
          <w:rFonts w:ascii="Arial" w:hAnsi="Arial" w:cs="Arial"/>
        </w:rPr>
      </w:pPr>
    </w:p>
    <w:p w14:paraId="3E8833D9" w14:textId="77777777" w:rsidR="00480A6C" w:rsidRPr="00C40E8A" w:rsidRDefault="00480A6C" w:rsidP="00C40E8A">
      <w:pPr>
        <w:spacing w:line="276" w:lineRule="auto"/>
        <w:ind w:left="142" w:hanging="142"/>
        <w:rPr>
          <w:rFonts w:ascii="Arial" w:hAnsi="Arial" w:cs="Arial"/>
          <w:b/>
        </w:rPr>
      </w:pPr>
      <w:r w:rsidRPr="00C40E8A">
        <w:rPr>
          <w:rFonts w:ascii="Arial" w:hAnsi="Arial" w:cs="Arial"/>
          <w:b/>
        </w:rPr>
        <w:lastRenderedPageBreak/>
        <w:t>4.</w:t>
      </w:r>
      <w:r w:rsidR="001E5578" w:rsidRPr="00C40E8A">
        <w:rPr>
          <w:rFonts w:ascii="Arial" w:hAnsi="Arial" w:cs="Arial"/>
          <w:b/>
        </w:rPr>
        <w:t>5</w:t>
      </w:r>
      <w:r w:rsidRPr="00C40E8A">
        <w:rPr>
          <w:rFonts w:ascii="Arial" w:hAnsi="Arial" w:cs="Arial"/>
          <w:b/>
        </w:rPr>
        <w:t>. POLEGANIE NA POTENCJALE PODMIOTÓW</w:t>
      </w:r>
      <w:r w:rsidR="00A0484A" w:rsidRPr="00C40E8A">
        <w:rPr>
          <w:rFonts w:ascii="Arial" w:hAnsi="Arial" w:cs="Arial"/>
          <w:b/>
        </w:rPr>
        <w:t xml:space="preserve"> UDOSTĘPNIAJĄCYCH ZASOBY</w:t>
      </w:r>
      <w:r w:rsidRPr="00C40E8A">
        <w:rPr>
          <w:rFonts w:ascii="Arial" w:hAnsi="Arial" w:cs="Arial"/>
          <w:b/>
        </w:rPr>
        <w:t>.</w:t>
      </w:r>
    </w:p>
    <w:p w14:paraId="0A39E154" w14:textId="047FD2F7" w:rsidR="00480A6C" w:rsidRPr="00C40E8A" w:rsidRDefault="00480A6C" w:rsidP="00C40E8A">
      <w:pPr>
        <w:spacing w:line="276" w:lineRule="auto"/>
        <w:ind w:left="284" w:hanging="142"/>
        <w:rPr>
          <w:rFonts w:ascii="Arial" w:hAnsi="Arial" w:cs="Arial"/>
        </w:rPr>
      </w:pPr>
      <w:r w:rsidRPr="00C40E8A">
        <w:rPr>
          <w:rFonts w:ascii="Arial" w:hAnsi="Arial" w:cs="Arial"/>
        </w:rPr>
        <w:t xml:space="preserve">1. Wykonawca może w celu potwierdzenia spełniania warunków udziału w postępowaniu, </w:t>
      </w:r>
      <w:r w:rsidR="00FE16ED" w:rsidRPr="00C40E8A">
        <w:rPr>
          <w:rFonts w:ascii="Arial" w:hAnsi="Arial" w:cs="Arial"/>
        </w:rPr>
        <w:t>w</w:t>
      </w:r>
      <w:r w:rsidR="00455359" w:rsidRPr="00C40E8A">
        <w:rPr>
          <w:rFonts w:ascii="Arial" w:hAnsi="Arial" w:cs="Arial"/>
        </w:rPr>
        <w:t xml:space="preserve"> </w:t>
      </w:r>
      <w:r w:rsidRPr="00C40E8A">
        <w:rPr>
          <w:rFonts w:ascii="Arial" w:hAnsi="Arial" w:cs="Arial"/>
        </w:rPr>
        <w:t>stosownych sytuacjach oraz w odniesieniu do konkretnego zamówienia, lub jego części, polegać na zdolnościach technicznych lub zawodowych lub sytuacji finansowej lub ekonomicznej podmiotów</w:t>
      </w:r>
      <w:r w:rsidR="00A0484A" w:rsidRPr="00C40E8A">
        <w:rPr>
          <w:rFonts w:ascii="Arial" w:hAnsi="Arial" w:cs="Arial"/>
        </w:rPr>
        <w:t xml:space="preserve"> udostępniających zasoby</w:t>
      </w:r>
      <w:r w:rsidRPr="00C40E8A">
        <w:rPr>
          <w:rFonts w:ascii="Arial" w:hAnsi="Arial" w:cs="Arial"/>
        </w:rPr>
        <w:t>, niezależnie od charakteru prawnego łączących go z nim</w:t>
      </w:r>
      <w:r w:rsidR="00C00EB2" w:rsidRPr="00C40E8A">
        <w:rPr>
          <w:rFonts w:ascii="Arial" w:hAnsi="Arial" w:cs="Arial"/>
        </w:rPr>
        <w:t>i</w:t>
      </w:r>
      <w:r w:rsidRPr="00C40E8A">
        <w:rPr>
          <w:rFonts w:ascii="Arial" w:hAnsi="Arial" w:cs="Arial"/>
        </w:rPr>
        <w:t xml:space="preserve"> stosunków prawnych.</w:t>
      </w:r>
    </w:p>
    <w:p w14:paraId="698610A8" w14:textId="2835604E" w:rsidR="00480A6C" w:rsidRPr="00C40E8A" w:rsidRDefault="00480A6C" w:rsidP="00C40E8A">
      <w:pPr>
        <w:spacing w:line="276" w:lineRule="auto"/>
        <w:ind w:left="284" w:hanging="142"/>
        <w:rPr>
          <w:rFonts w:ascii="Arial" w:hAnsi="Arial" w:cs="Arial"/>
        </w:rPr>
      </w:pPr>
      <w:r w:rsidRPr="00C40E8A">
        <w:rPr>
          <w:rFonts w:ascii="Arial" w:hAnsi="Arial" w:cs="Arial"/>
        </w:rPr>
        <w:t>2. Wykonawca, który polega na zdolnościach lub sytuacji podmiotów</w:t>
      </w:r>
      <w:r w:rsidR="00E611D2" w:rsidRPr="00C40E8A">
        <w:rPr>
          <w:rFonts w:ascii="Arial" w:hAnsi="Arial" w:cs="Arial"/>
        </w:rPr>
        <w:t xml:space="preserve"> udostępniających zasoby</w:t>
      </w:r>
      <w:r w:rsidRPr="00C40E8A">
        <w:rPr>
          <w:rFonts w:ascii="Arial" w:hAnsi="Arial" w:cs="Arial"/>
        </w:rPr>
        <w:t xml:space="preserve">, </w:t>
      </w:r>
      <w:r w:rsidR="00E611D2" w:rsidRPr="00C40E8A">
        <w:rPr>
          <w:rFonts w:ascii="Arial" w:hAnsi="Arial" w:cs="Arial"/>
        </w:rPr>
        <w:t>składa wraz z ofertą zobowiązanie podmiotu udostępniającego zasoby do oddania</w:t>
      </w:r>
      <w:r w:rsidRPr="00C40E8A">
        <w:rPr>
          <w:rFonts w:ascii="Arial" w:hAnsi="Arial" w:cs="Arial"/>
        </w:rPr>
        <w:t xml:space="preserve"> mu do dyspozycji niezbędnych zasobów na potrzeby realizacji </w:t>
      </w:r>
      <w:r w:rsidR="00E611D2" w:rsidRPr="00C40E8A">
        <w:rPr>
          <w:rFonts w:ascii="Arial" w:hAnsi="Arial" w:cs="Arial"/>
        </w:rPr>
        <w:t>danego zamówienia lub inny podmiotowy środek dowodowy potwierdzający, że wykonawca realizując zamówienie</w:t>
      </w:r>
      <w:r w:rsidR="00C00EB2" w:rsidRPr="00C40E8A">
        <w:rPr>
          <w:rFonts w:ascii="Arial" w:hAnsi="Arial" w:cs="Arial"/>
        </w:rPr>
        <w:t>,</w:t>
      </w:r>
      <w:r w:rsidR="00E611D2" w:rsidRPr="00C40E8A">
        <w:rPr>
          <w:rFonts w:ascii="Arial" w:hAnsi="Arial" w:cs="Arial"/>
        </w:rPr>
        <w:t xml:space="preserve"> będzie dysponował</w:t>
      </w:r>
      <w:r w:rsidR="00866EF5" w:rsidRPr="00C40E8A">
        <w:rPr>
          <w:rFonts w:ascii="Arial" w:hAnsi="Arial" w:cs="Arial"/>
        </w:rPr>
        <w:t xml:space="preserve"> </w:t>
      </w:r>
      <w:r w:rsidR="00E611D2" w:rsidRPr="00C40E8A">
        <w:rPr>
          <w:rFonts w:ascii="Arial" w:hAnsi="Arial" w:cs="Arial"/>
        </w:rPr>
        <w:t>niezbędnymi zasobami tych podmiotów.</w:t>
      </w:r>
    </w:p>
    <w:p w14:paraId="5739DF43" w14:textId="740F182B" w:rsidR="00480A6C" w:rsidRPr="00C40E8A" w:rsidRDefault="00480A6C" w:rsidP="00C40E8A">
      <w:pPr>
        <w:spacing w:line="276" w:lineRule="auto"/>
        <w:ind w:left="284" w:hanging="142"/>
        <w:rPr>
          <w:rFonts w:ascii="Arial" w:hAnsi="Arial" w:cs="Arial"/>
        </w:rPr>
      </w:pPr>
      <w:r w:rsidRPr="00C40E8A">
        <w:rPr>
          <w:rFonts w:ascii="Arial" w:hAnsi="Arial" w:cs="Arial"/>
        </w:rPr>
        <w:t xml:space="preserve">3. Zamawiający ocenia, czy udostępniane wykonawcy przez podmioty </w:t>
      </w:r>
      <w:r w:rsidR="00113465" w:rsidRPr="00C40E8A">
        <w:rPr>
          <w:rFonts w:ascii="Arial" w:hAnsi="Arial" w:cs="Arial"/>
        </w:rPr>
        <w:t>udostępniające zasoby</w:t>
      </w:r>
      <w:r w:rsidR="00113465" w:rsidRPr="00C40E8A">
        <w:rPr>
          <w:rFonts w:ascii="Arial" w:hAnsi="Arial" w:cs="Arial"/>
          <w:color w:val="FF0000"/>
        </w:rPr>
        <w:t xml:space="preserve"> </w:t>
      </w:r>
      <w:r w:rsidRPr="00C40E8A">
        <w:rPr>
          <w:rFonts w:ascii="Arial" w:hAnsi="Arial" w:cs="Arial"/>
        </w:rPr>
        <w:t>zdolności techniczne lub zawodowe lub ich sytuacja finansowa lub ekonomiczna, pozwalają na wykazanie przez wykonawcę spełniania warunków udziału w postępowaniu</w:t>
      </w:r>
      <w:r w:rsidR="000C483F" w:rsidRPr="00C40E8A">
        <w:rPr>
          <w:rFonts w:ascii="Arial" w:hAnsi="Arial" w:cs="Arial"/>
        </w:rPr>
        <w:t>, o których mowa w art. 112 ust 2 pkt 3 i 4</w:t>
      </w:r>
      <w:r w:rsidR="00482C32" w:rsidRPr="00C40E8A">
        <w:rPr>
          <w:rFonts w:ascii="Arial" w:hAnsi="Arial" w:cs="Arial"/>
        </w:rPr>
        <w:t xml:space="preserve"> ustawy Prawo zamówień publicznych</w:t>
      </w:r>
      <w:r w:rsidR="000C483F" w:rsidRPr="00C40E8A">
        <w:rPr>
          <w:rFonts w:ascii="Arial" w:hAnsi="Arial" w:cs="Arial"/>
        </w:rPr>
        <w:t xml:space="preserve"> </w:t>
      </w:r>
      <w:r w:rsidR="001E5578" w:rsidRPr="00C40E8A">
        <w:rPr>
          <w:rFonts w:ascii="Arial" w:hAnsi="Arial" w:cs="Arial"/>
        </w:rPr>
        <w:t>lub o których mowa w punk</w:t>
      </w:r>
      <w:r w:rsidR="00482C32" w:rsidRPr="00C40E8A">
        <w:rPr>
          <w:rFonts w:ascii="Arial" w:hAnsi="Arial" w:cs="Arial"/>
        </w:rPr>
        <w:t xml:space="preserve">tach </w:t>
      </w:r>
      <w:r w:rsidR="00482C32" w:rsidRPr="00C40E8A">
        <w:rPr>
          <w:rFonts w:ascii="Arial" w:hAnsi="Arial" w:cs="Arial"/>
          <w:b/>
        </w:rPr>
        <w:t>od</w:t>
      </w:r>
      <w:r w:rsidR="001E5578" w:rsidRPr="00C40E8A">
        <w:rPr>
          <w:rFonts w:ascii="Arial" w:hAnsi="Arial" w:cs="Arial"/>
          <w:b/>
        </w:rPr>
        <w:t xml:space="preserve"> 4.1 do 4.4</w:t>
      </w:r>
      <w:r w:rsidR="001E5578" w:rsidRPr="00C40E8A">
        <w:rPr>
          <w:rFonts w:ascii="Arial" w:hAnsi="Arial" w:cs="Arial"/>
        </w:rPr>
        <w:t xml:space="preserve"> </w:t>
      </w:r>
      <w:r w:rsidR="00535143" w:rsidRPr="00C40E8A">
        <w:rPr>
          <w:rFonts w:ascii="Arial" w:hAnsi="Arial" w:cs="Arial"/>
        </w:rPr>
        <w:t xml:space="preserve">powyżej </w:t>
      </w:r>
      <w:r w:rsidR="000C483F" w:rsidRPr="00C40E8A">
        <w:rPr>
          <w:rFonts w:ascii="Arial" w:hAnsi="Arial" w:cs="Arial"/>
        </w:rPr>
        <w:t>oraz</w:t>
      </w:r>
      <w:r w:rsidR="00CD6F40" w:rsidRPr="00C40E8A">
        <w:rPr>
          <w:rFonts w:ascii="Arial" w:hAnsi="Arial" w:cs="Arial"/>
        </w:rPr>
        <w:t xml:space="preserve"> zbada, czy nie zachodzą wobec tego podmiotu podstawy wykluczenia, które zostały przewidziane względem wykonawcy</w:t>
      </w:r>
      <w:r w:rsidR="00F10B90" w:rsidRPr="00C40E8A">
        <w:rPr>
          <w:rFonts w:ascii="Arial" w:hAnsi="Arial" w:cs="Arial"/>
        </w:rPr>
        <w:t xml:space="preserve">, o których mowa w punkcie </w:t>
      </w:r>
      <w:r w:rsidR="00F10B90" w:rsidRPr="00C40E8A">
        <w:rPr>
          <w:rFonts w:ascii="Arial" w:hAnsi="Arial" w:cs="Arial"/>
          <w:b/>
        </w:rPr>
        <w:t>4.</w:t>
      </w:r>
      <w:r w:rsidR="001E5578" w:rsidRPr="00C40E8A">
        <w:rPr>
          <w:rFonts w:ascii="Arial" w:hAnsi="Arial" w:cs="Arial"/>
          <w:b/>
        </w:rPr>
        <w:t>8</w:t>
      </w:r>
      <w:r w:rsidR="007933CB" w:rsidRPr="00C40E8A">
        <w:rPr>
          <w:rFonts w:ascii="Arial" w:hAnsi="Arial" w:cs="Arial"/>
        </w:rPr>
        <w:t xml:space="preserve"> </w:t>
      </w:r>
      <w:r w:rsidR="00535143" w:rsidRPr="00C40E8A">
        <w:rPr>
          <w:rFonts w:ascii="Arial" w:hAnsi="Arial" w:cs="Arial"/>
        </w:rPr>
        <w:t>poniżej</w:t>
      </w:r>
      <w:r w:rsidR="007933CB" w:rsidRPr="00C40E8A">
        <w:rPr>
          <w:rFonts w:ascii="Arial" w:hAnsi="Arial" w:cs="Arial"/>
        </w:rPr>
        <w:t>.</w:t>
      </w:r>
    </w:p>
    <w:p w14:paraId="6236EC33" w14:textId="77777777" w:rsidR="00480A6C" w:rsidRPr="00C40E8A" w:rsidRDefault="00480A6C" w:rsidP="00C40E8A">
      <w:pPr>
        <w:spacing w:line="276" w:lineRule="auto"/>
        <w:ind w:left="284" w:hanging="142"/>
        <w:rPr>
          <w:rFonts w:ascii="Arial" w:hAnsi="Arial" w:cs="Arial"/>
        </w:rPr>
      </w:pPr>
      <w:r w:rsidRPr="00C40E8A">
        <w:rPr>
          <w:rFonts w:ascii="Arial" w:hAnsi="Arial" w:cs="Arial"/>
        </w:rPr>
        <w:t>4. W odniesieniu do warunków dotyczących wykształcenia, kwalifikacji zawodowych lub doświadczenia, wykonawcy mogą polegać na zdolnościach podmiotów</w:t>
      </w:r>
      <w:r w:rsidR="00A0484A" w:rsidRPr="00C40E8A">
        <w:rPr>
          <w:rFonts w:ascii="Arial" w:hAnsi="Arial" w:cs="Arial"/>
        </w:rPr>
        <w:t xml:space="preserve"> udostępniających zasoby</w:t>
      </w:r>
      <w:r w:rsidRPr="00C40E8A">
        <w:rPr>
          <w:rFonts w:ascii="Arial" w:hAnsi="Arial" w:cs="Arial"/>
        </w:rPr>
        <w:t xml:space="preserve">, jeśli podmioty te </w:t>
      </w:r>
      <w:r w:rsidR="00A0484A" w:rsidRPr="00C40E8A">
        <w:rPr>
          <w:rFonts w:ascii="Arial" w:hAnsi="Arial" w:cs="Arial"/>
        </w:rPr>
        <w:t>wykona</w:t>
      </w:r>
      <w:r w:rsidRPr="00C40E8A">
        <w:rPr>
          <w:rFonts w:ascii="Arial" w:hAnsi="Arial" w:cs="Arial"/>
        </w:rPr>
        <w:t>ją roboty budowlane lub usługi, do realizacji których te zdolności są wymagane.</w:t>
      </w:r>
    </w:p>
    <w:p w14:paraId="701038B7" w14:textId="77777777" w:rsidR="00480A6C" w:rsidRPr="00C40E8A" w:rsidRDefault="00480A6C" w:rsidP="00C40E8A">
      <w:pPr>
        <w:spacing w:line="276" w:lineRule="auto"/>
        <w:ind w:left="284" w:hanging="142"/>
        <w:rPr>
          <w:rFonts w:ascii="Arial" w:hAnsi="Arial" w:cs="Arial"/>
        </w:rPr>
      </w:pPr>
      <w:r w:rsidRPr="00C40E8A">
        <w:rPr>
          <w:rFonts w:ascii="Arial" w:hAnsi="Arial" w:cs="Arial"/>
        </w:rPr>
        <w:t>5</w:t>
      </w:r>
      <w:r w:rsidR="00CD6F40" w:rsidRPr="00C40E8A">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C40E8A" w:rsidRDefault="00480A6C" w:rsidP="00C40E8A">
      <w:pPr>
        <w:spacing w:line="276" w:lineRule="auto"/>
        <w:ind w:left="284" w:hanging="142"/>
        <w:rPr>
          <w:rFonts w:ascii="Arial" w:hAnsi="Arial" w:cs="Arial"/>
        </w:rPr>
      </w:pPr>
      <w:r w:rsidRPr="00C40E8A">
        <w:rPr>
          <w:rFonts w:ascii="Arial" w:hAnsi="Arial" w:cs="Arial"/>
        </w:rPr>
        <w:t>6. Jeżeli zdolności techniczne lub zawodowe</w:t>
      </w:r>
      <w:r w:rsidR="00175D2E" w:rsidRPr="00C40E8A">
        <w:rPr>
          <w:rFonts w:ascii="Arial" w:hAnsi="Arial" w:cs="Arial"/>
        </w:rPr>
        <w:t>,</w:t>
      </w:r>
      <w:r w:rsidRPr="00C40E8A">
        <w:rPr>
          <w:rFonts w:ascii="Arial" w:hAnsi="Arial" w:cs="Arial"/>
        </w:rPr>
        <w:t xml:space="preserve"> sytuacja ekonomiczna lub finansowa podmiotu</w:t>
      </w:r>
      <w:r w:rsidR="00175D2E" w:rsidRPr="00C40E8A">
        <w:rPr>
          <w:rFonts w:ascii="Arial" w:hAnsi="Arial" w:cs="Arial"/>
        </w:rPr>
        <w:t xml:space="preserve"> udostępniającego zasoby</w:t>
      </w:r>
      <w:r w:rsidRPr="00C40E8A">
        <w:rPr>
          <w:rFonts w:ascii="Arial" w:hAnsi="Arial" w:cs="Arial"/>
        </w:rPr>
        <w:t>, o którym mowa w punkcie 1</w:t>
      </w:r>
      <w:r w:rsidR="007933CB" w:rsidRPr="00C40E8A">
        <w:rPr>
          <w:rFonts w:ascii="Arial" w:hAnsi="Arial" w:cs="Arial"/>
        </w:rPr>
        <w:t xml:space="preserve"> powyżej</w:t>
      </w:r>
      <w:r w:rsidRPr="00C40E8A">
        <w:rPr>
          <w:rFonts w:ascii="Arial" w:hAnsi="Arial" w:cs="Arial"/>
        </w:rPr>
        <w:t xml:space="preserve"> nie potwierdzają spełnienia przez wykonawcę warunków udziału w postępowaniu lub zachodzą wobec t</w:t>
      </w:r>
      <w:r w:rsidR="00175D2E" w:rsidRPr="00C40E8A">
        <w:rPr>
          <w:rFonts w:ascii="Arial" w:hAnsi="Arial" w:cs="Arial"/>
        </w:rPr>
        <w:t>ego</w:t>
      </w:r>
      <w:r w:rsidRPr="00C40E8A">
        <w:rPr>
          <w:rFonts w:ascii="Arial" w:hAnsi="Arial" w:cs="Arial"/>
        </w:rPr>
        <w:t xml:space="preserve"> podmiot</w:t>
      </w:r>
      <w:r w:rsidR="00175D2E" w:rsidRPr="00C40E8A">
        <w:rPr>
          <w:rFonts w:ascii="Arial" w:hAnsi="Arial" w:cs="Arial"/>
        </w:rPr>
        <w:t>u</w:t>
      </w:r>
      <w:r w:rsidRPr="00C40E8A">
        <w:rPr>
          <w:rFonts w:ascii="Arial" w:hAnsi="Arial" w:cs="Arial"/>
        </w:rPr>
        <w:t xml:space="preserve"> podstawy wykluczenia, zamawiający żąda, aby wykonawca w terminie określonym przez zamawiającego zastąpił ten podmiot innym podmiotem lub podmiotami </w:t>
      </w:r>
      <w:r w:rsidR="00175D2E" w:rsidRPr="00C40E8A">
        <w:rPr>
          <w:rFonts w:ascii="Arial" w:hAnsi="Arial" w:cs="Arial"/>
        </w:rPr>
        <w:t>albo wykazał, że samodzielnie spełnia warunki udziału w postępowaniu.</w:t>
      </w:r>
    </w:p>
    <w:p w14:paraId="6F02EAF9" w14:textId="433A2CA2" w:rsidR="000C483F" w:rsidRPr="00C40E8A" w:rsidRDefault="003D0D18" w:rsidP="00C40E8A">
      <w:pPr>
        <w:spacing w:line="276" w:lineRule="auto"/>
        <w:ind w:left="284" w:hanging="142"/>
        <w:rPr>
          <w:rFonts w:ascii="Arial" w:hAnsi="Arial" w:cs="Arial"/>
        </w:rPr>
      </w:pPr>
      <w:r w:rsidRPr="00C40E8A">
        <w:rPr>
          <w:rFonts w:ascii="Arial" w:hAnsi="Arial" w:cs="Arial"/>
        </w:rPr>
        <w:t>7.</w:t>
      </w:r>
      <w:r w:rsidR="00B11709" w:rsidRPr="00C40E8A">
        <w:rPr>
          <w:rFonts w:ascii="Arial" w:hAnsi="Arial" w:cs="Arial"/>
        </w:rPr>
        <w:t xml:space="preserve"> </w:t>
      </w:r>
      <w:r w:rsidR="000C483F" w:rsidRPr="00C40E8A">
        <w:rPr>
          <w:rFonts w:ascii="Arial" w:hAnsi="Arial" w:cs="Arial"/>
        </w:rPr>
        <w:t xml:space="preserve">Zobowiązanie podmiotu udostępniającego zasoby, o którym mowa w punkcie </w:t>
      </w:r>
      <w:r w:rsidR="00B11709" w:rsidRPr="00C40E8A">
        <w:rPr>
          <w:rFonts w:ascii="Arial" w:hAnsi="Arial" w:cs="Arial"/>
        </w:rPr>
        <w:t xml:space="preserve">2 powyżej, </w:t>
      </w:r>
      <w:r w:rsidR="002C605C" w:rsidRPr="00C40E8A">
        <w:rPr>
          <w:rFonts w:ascii="Arial" w:hAnsi="Arial" w:cs="Arial"/>
        </w:rPr>
        <w:t>potwierdza,</w:t>
      </w:r>
      <w:r w:rsidR="00B11709" w:rsidRPr="00C40E8A">
        <w:rPr>
          <w:rFonts w:ascii="Arial" w:hAnsi="Arial" w:cs="Arial"/>
        </w:rPr>
        <w:t xml:space="preserve"> że stosunek łączący wykonawcę z podmiotami udostępniającymi zasoby gwarantuje rzeczywisty dostęp do tych zasobów oraz określa w szczególności:</w:t>
      </w:r>
    </w:p>
    <w:p w14:paraId="5DFD4552" w14:textId="78728C35" w:rsidR="00480A6C" w:rsidRPr="00C40E8A" w:rsidRDefault="00480A6C" w:rsidP="00C40E8A">
      <w:pPr>
        <w:spacing w:line="276" w:lineRule="auto"/>
        <w:ind w:left="426" w:hanging="141"/>
        <w:rPr>
          <w:rFonts w:ascii="Arial" w:hAnsi="Arial" w:cs="Arial"/>
        </w:rPr>
      </w:pPr>
      <w:r w:rsidRPr="00C40E8A">
        <w:rPr>
          <w:rFonts w:ascii="Arial" w:hAnsi="Arial" w:cs="Arial"/>
        </w:rPr>
        <w:t>1) zakres dostępnych wykonawcy zasobów podmiotu</w:t>
      </w:r>
      <w:r w:rsidR="005D2F67" w:rsidRPr="00C40E8A">
        <w:rPr>
          <w:rFonts w:ascii="Arial" w:hAnsi="Arial" w:cs="Arial"/>
        </w:rPr>
        <w:t xml:space="preserve"> udostępniającego zasoby</w:t>
      </w:r>
      <w:r w:rsidRPr="00C40E8A">
        <w:rPr>
          <w:rFonts w:ascii="Arial" w:hAnsi="Arial" w:cs="Arial"/>
        </w:rPr>
        <w:t>,</w:t>
      </w:r>
    </w:p>
    <w:p w14:paraId="58594629" w14:textId="734F8BF4" w:rsidR="00480A6C" w:rsidRPr="00C40E8A" w:rsidRDefault="00480A6C" w:rsidP="00C40E8A">
      <w:pPr>
        <w:spacing w:line="276" w:lineRule="auto"/>
        <w:ind w:left="426" w:hanging="141"/>
        <w:rPr>
          <w:rFonts w:ascii="Arial" w:hAnsi="Arial" w:cs="Arial"/>
        </w:rPr>
      </w:pPr>
      <w:r w:rsidRPr="00C40E8A">
        <w:rPr>
          <w:rFonts w:ascii="Arial" w:hAnsi="Arial" w:cs="Arial"/>
        </w:rPr>
        <w:t xml:space="preserve">2) sposób </w:t>
      </w:r>
      <w:r w:rsidR="005D2F67" w:rsidRPr="00C40E8A">
        <w:rPr>
          <w:rFonts w:ascii="Arial" w:hAnsi="Arial" w:cs="Arial"/>
        </w:rPr>
        <w:t xml:space="preserve">i okres udostępnienia wykonawcy i </w:t>
      </w:r>
      <w:r w:rsidRPr="00C40E8A">
        <w:rPr>
          <w:rFonts w:ascii="Arial" w:hAnsi="Arial" w:cs="Arial"/>
        </w:rPr>
        <w:t xml:space="preserve">wykorzystania </w:t>
      </w:r>
      <w:r w:rsidR="005D2F67" w:rsidRPr="00C40E8A">
        <w:rPr>
          <w:rFonts w:ascii="Arial" w:hAnsi="Arial" w:cs="Arial"/>
        </w:rPr>
        <w:t xml:space="preserve">przez niego </w:t>
      </w:r>
      <w:r w:rsidRPr="00C40E8A">
        <w:rPr>
          <w:rFonts w:ascii="Arial" w:hAnsi="Arial" w:cs="Arial"/>
        </w:rPr>
        <w:t>zasobów podmiotu</w:t>
      </w:r>
      <w:r w:rsidR="005D2F67" w:rsidRPr="00C40E8A">
        <w:rPr>
          <w:rFonts w:ascii="Arial" w:hAnsi="Arial" w:cs="Arial"/>
        </w:rPr>
        <w:t xml:space="preserve"> udostępniającego te zasoby</w:t>
      </w:r>
      <w:r w:rsidRPr="00C40E8A">
        <w:rPr>
          <w:rFonts w:ascii="Arial" w:hAnsi="Arial" w:cs="Arial"/>
        </w:rPr>
        <w:t xml:space="preserve"> przy wykonywaniu zamówienia</w:t>
      </w:r>
      <w:r w:rsidR="005D2F67" w:rsidRPr="00C40E8A">
        <w:rPr>
          <w:rFonts w:ascii="Arial" w:hAnsi="Arial" w:cs="Arial"/>
        </w:rPr>
        <w:t>,</w:t>
      </w:r>
    </w:p>
    <w:p w14:paraId="73E577E5" w14:textId="77777777" w:rsidR="00480A6C" w:rsidRPr="00C40E8A" w:rsidRDefault="00CD6F40" w:rsidP="00C40E8A">
      <w:pPr>
        <w:spacing w:line="276" w:lineRule="auto"/>
        <w:ind w:left="426" w:hanging="141"/>
        <w:rPr>
          <w:rFonts w:ascii="Arial" w:hAnsi="Arial" w:cs="Arial"/>
        </w:rPr>
      </w:pPr>
      <w:r w:rsidRPr="00C40E8A">
        <w:rPr>
          <w:rFonts w:ascii="Arial" w:hAnsi="Arial" w:cs="Arial"/>
        </w:rPr>
        <w:lastRenderedPageBreak/>
        <w:t>3</w:t>
      </w:r>
      <w:r w:rsidR="00480A6C" w:rsidRPr="00C40E8A">
        <w:rPr>
          <w:rFonts w:ascii="Arial" w:hAnsi="Arial" w:cs="Arial"/>
        </w:rPr>
        <w:t xml:space="preserve">) czy </w:t>
      </w:r>
      <w:r w:rsidR="005D2F67" w:rsidRPr="00C40E8A">
        <w:rPr>
          <w:rFonts w:ascii="Arial" w:hAnsi="Arial" w:cs="Arial"/>
        </w:rPr>
        <w:t xml:space="preserve">i w jakim zakresie </w:t>
      </w:r>
      <w:r w:rsidR="00480A6C" w:rsidRPr="00C40E8A">
        <w:rPr>
          <w:rFonts w:ascii="Arial" w:hAnsi="Arial" w:cs="Arial"/>
        </w:rPr>
        <w:t>podmiot</w:t>
      </w:r>
      <w:r w:rsidR="005D2F67" w:rsidRPr="00C40E8A">
        <w:rPr>
          <w:rFonts w:ascii="Arial" w:hAnsi="Arial" w:cs="Arial"/>
        </w:rPr>
        <w:t xml:space="preserve"> udostępniający zasoby</w:t>
      </w:r>
      <w:r w:rsidR="00480A6C" w:rsidRPr="00C40E8A">
        <w:rPr>
          <w:rFonts w:ascii="Arial" w:hAnsi="Arial" w:cs="Arial"/>
        </w:rPr>
        <w:t xml:space="preserve">, na zdolnościach którego wykonawca polega w odniesieniu do warunków </w:t>
      </w:r>
      <w:r w:rsidR="003E2332" w:rsidRPr="00C40E8A">
        <w:rPr>
          <w:rFonts w:ascii="Arial" w:hAnsi="Arial" w:cs="Arial"/>
        </w:rPr>
        <w:t>udziału w</w:t>
      </w:r>
      <w:r w:rsidR="00355CBF" w:rsidRPr="00C40E8A">
        <w:rPr>
          <w:rFonts w:ascii="Arial" w:hAnsi="Arial" w:cs="Arial"/>
        </w:rPr>
        <w:t xml:space="preserve"> </w:t>
      </w:r>
      <w:r w:rsidR="00480A6C" w:rsidRPr="00C40E8A">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C40E8A" w:rsidRDefault="002772DD" w:rsidP="00C40E8A">
      <w:pPr>
        <w:spacing w:line="276" w:lineRule="auto"/>
        <w:ind w:left="284" w:hanging="142"/>
        <w:rPr>
          <w:rFonts w:ascii="Arial" w:hAnsi="Arial" w:cs="Arial"/>
        </w:rPr>
      </w:pPr>
      <w:r w:rsidRPr="00C40E8A">
        <w:rPr>
          <w:rFonts w:ascii="Arial" w:hAnsi="Arial" w:cs="Arial"/>
        </w:rPr>
        <w:t>8.</w:t>
      </w:r>
      <w:r w:rsidR="00175D2E" w:rsidRPr="00C40E8A">
        <w:rPr>
          <w:rFonts w:ascii="Arial" w:hAnsi="Arial" w:cs="Arial"/>
        </w:rPr>
        <w:t xml:space="preserve"> </w:t>
      </w:r>
      <w:r w:rsidR="005D2A87" w:rsidRPr="00C40E8A">
        <w:rPr>
          <w:rFonts w:ascii="Arial" w:hAnsi="Arial" w:cs="Arial"/>
        </w:rPr>
        <w:t>Wykonawca, w przypadku polegania na zdolnościach lub sytuacji podmiotów udostępniających zasoby, przedstawia</w:t>
      </w:r>
      <w:r w:rsidR="00C00EB2" w:rsidRPr="00C40E8A">
        <w:rPr>
          <w:rFonts w:ascii="Arial" w:hAnsi="Arial" w:cs="Arial"/>
        </w:rPr>
        <w:t>,</w:t>
      </w:r>
      <w:r w:rsidR="005D2A87" w:rsidRPr="00C40E8A">
        <w:rPr>
          <w:rFonts w:ascii="Arial" w:hAnsi="Arial" w:cs="Arial"/>
        </w:rPr>
        <w:t xml:space="preserve"> wraz z </w:t>
      </w:r>
      <w:r w:rsidR="00B5015D" w:rsidRPr="00C40E8A">
        <w:rPr>
          <w:rFonts w:ascii="Arial" w:hAnsi="Arial" w:cs="Arial"/>
        </w:rPr>
        <w:t xml:space="preserve">oświadczeniem, o którym mowa w punkcie </w:t>
      </w:r>
      <w:r w:rsidR="00B5015D" w:rsidRPr="00C40E8A">
        <w:rPr>
          <w:rFonts w:ascii="Arial" w:hAnsi="Arial" w:cs="Arial"/>
          <w:b/>
        </w:rPr>
        <w:t>5.1</w:t>
      </w:r>
      <w:r w:rsidR="00C00EB2" w:rsidRPr="00C40E8A">
        <w:rPr>
          <w:rFonts w:ascii="Arial" w:hAnsi="Arial" w:cs="Arial"/>
        </w:rPr>
        <w:t xml:space="preserve"> </w:t>
      </w:r>
      <w:r w:rsidR="00535143" w:rsidRPr="00C40E8A">
        <w:rPr>
          <w:rFonts w:ascii="Arial" w:hAnsi="Arial" w:cs="Arial"/>
        </w:rPr>
        <w:t>SWZ</w:t>
      </w:r>
      <w:r w:rsidR="00B5015D" w:rsidRPr="00C40E8A">
        <w:rPr>
          <w:rFonts w:ascii="Arial" w:hAnsi="Arial" w:cs="Arial"/>
        </w:rPr>
        <w:t xml:space="preserve"> </w:t>
      </w:r>
      <w:r w:rsidR="00CC4CF9" w:rsidRPr="00C40E8A">
        <w:rPr>
          <w:rFonts w:ascii="Arial" w:hAnsi="Arial" w:cs="Arial"/>
        </w:rPr>
        <w:t>także</w:t>
      </w:r>
      <w:r w:rsidR="005D2A87" w:rsidRPr="00C40E8A">
        <w:rPr>
          <w:rFonts w:ascii="Arial" w:hAnsi="Arial" w:cs="Arial"/>
        </w:rPr>
        <w:t xml:space="preserve"> oświadczenie podmiotu udostępniającego zasoby, potwierdzające brak podstaw wykluczenia tego podmiotu oraz spełnianie warunków udziału w postępowaniu, w</w:t>
      </w:r>
      <w:r w:rsidR="00535143" w:rsidRPr="00C40E8A">
        <w:rPr>
          <w:rFonts w:ascii="Arial" w:hAnsi="Arial" w:cs="Arial"/>
        </w:rPr>
        <w:t> </w:t>
      </w:r>
      <w:r w:rsidR="005D2A87" w:rsidRPr="00C40E8A">
        <w:rPr>
          <w:rFonts w:ascii="Arial" w:hAnsi="Arial" w:cs="Arial"/>
        </w:rPr>
        <w:t>zakresie, w jakim wykonawca powołuje się na jego zasoby.</w:t>
      </w:r>
    </w:p>
    <w:p w14:paraId="68427DD2" w14:textId="77777777" w:rsidR="0073165A" w:rsidRPr="000221AC" w:rsidRDefault="0073165A" w:rsidP="00C40E8A">
      <w:pPr>
        <w:spacing w:line="276" w:lineRule="auto"/>
        <w:ind w:left="284" w:hanging="142"/>
        <w:rPr>
          <w:rFonts w:ascii="Arial" w:hAnsi="Arial" w:cs="Arial"/>
        </w:rPr>
      </w:pPr>
      <w:r w:rsidRPr="00C40E8A">
        <w:rPr>
          <w:rFonts w:ascii="Arial" w:hAnsi="Arial" w:cs="Arial"/>
        </w:rPr>
        <w:t xml:space="preserve">9.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C40E8A">
        <w:rPr>
          <w:rFonts w:ascii="Arial" w:hAnsi="Arial" w:cs="Arial"/>
          <w:b/>
        </w:rPr>
        <w:t>5.5</w:t>
      </w:r>
      <w:r w:rsidRPr="00C40E8A">
        <w:rPr>
          <w:rFonts w:ascii="Arial" w:hAnsi="Arial" w:cs="Arial"/>
        </w:rPr>
        <w:t xml:space="preserve"> SWZ potwierdzających, że nie zachodzą wobec tych podmiotów podstawy do wykluczenia z postępowania (do podmiotów udostępniających zasoby stosuje się odpowiednio </w:t>
      </w:r>
      <w:r w:rsidRPr="000221AC">
        <w:rPr>
          <w:rFonts w:ascii="Arial" w:hAnsi="Arial" w:cs="Arial"/>
        </w:rPr>
        <w:t xml:space="preserve">postanowienia punktów </w:t>
      </w:r>
      <w:r w:rsidRPr="000221AC">
        <w:rPr>
          <w:rFonts w:ascii="Arial" w:hAnsi="Arial" w:cs="Arial"/>
          <w:b/>
        </w:rPr>
        <w:t>od 5.6 do 5.7</w:t>
      </w:r>
      <w:r w:rsidRPr="000221AC">
        <w:rPr>
          <w:rFonts w:ascii="Arial" w:hAnsi="Arial" w:cs="Arial"/>
        </w:rPr>
        <w:t xml:space="preserve"> SWZ) oraz właściwych, odpowiednich do udostępnianego zasobu (zasobów) dokumentów wskazanych w punkcie </w:t>
      </w:r>
      <w:r w:rsidRPr="000221AC">
        <w:rPr>
          <w:rFonts w:ascii="Arial" w:hAnsi="Arial" w:cs="Arial"/>
          <w:b/>
        </w:rPr>
        <w:t>5.4</w:t>
      </w:r>
      <w:r w:rsidRPr="000221AC">
        <w:rPr>
          <w:rFonts w:ascii="Arial" w:hAnsi="Arial" w:cs="Arial"/>
        </w:rPr>
        <w:t xml:space="preserve"> SWZ.</w:t>
      </w:r>
    </w:p>
    <w:p w14:paraId="30FCC95B" w14:textId="1F8D524C" w:rsidR="00F91FF6" w:rsidRPr="000221AC" w:rsidRDefault="00F91FF6" w:rsidP="00C40E8A">
      <w:pPr>
        <w:spacing w:line="276" w:lineRule="auto"/>
        <w:ind w:left="284" w:hanging="142"/>
        <w:rPr>
          <w:rFonts w:ascii="Arial" w:hAnsi="Arial" w:cs="Arial"/>
        </w:rPr>
      </w:pPr>
      <w:r w:rsidRPr="000221AC">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6F473BDC" w:rsidR="00480A6C" w:rsidRPr="00C40E8A" w:rsidRDefault="00480A6C" w:rsidP="00C40E8A">
      <w:pPr>
        <w:spacing w:line="276" w:lineRule="auto"/>
        <w:ind w:left="142" w:hanging="142"/>
        <w:rPr>
          <w:rFonts w:ascii="Arial" w:hAnsi="Arial" w:cs="Arial"/>
        </w:rPr>
      </w:pPr>
      <w:r w:rsidRPr="00C40E8A">
        <w:rPr>
          <w:rFonts w:ascii="Arial" w:hAnsi="Arial" w:cs="Arial"/>
          <w:b/>
        </w:rPr>
        <w:t>4.</w:t>
      </w:r>
      <w:r w:rsidR="00FE1E2D" w:rsidRPr="00C40E8A">
        <w:rPr>
          <w:rFonts w:ascii="Arial" w:hAnsi="Arial" w:cs="Arial"/>
          <w:b/>
        </w:rPr>
        <w:t>6</w:t>
      </w:r>
      <w:r w:rsidRPr="00C40E8A">
        <w:rPr>
          <w:rFonts w:ascii="Arial" w:hAnsi="Arial" w:cs="Arial"/>
          <w:b/>
        </w:rPr>
        <w:t>.</w:t>
      </w:r>
      <w:r w:rsidR="009A57AC" w:rsidRPr="00C40E8A">
        <w:rPr>
          <w:rFonts w:ascii="Arial" w:hAnsi="Arial" w:cs="Arial"/>
        </w:rPr>
        <w:t xml:space="preserve"> </w:t>
      </w:r>
      <w:r w:rsidR="00915990" w:rsidRPr="00C40E8A">
        <w:rPr>
          <w:rFonts w:ascii="Arial" w:hAnsi="Arial" w:cs="Arial"/>
        </w:rPr>
        <w:t>Zamawiający odrzuci ofertę wykonawcy niespełniającego warunków udziału w</w:t>
      </w:r>
      <w:r w:rsidR="00455359" w:rsidRPr="00C40E8A">
        <w:rPr>
          <w:rFonts w:ascii="Arial" w:hAnsi="Arial" w:cs="Arial"/>
        </w:rPr>
        <w:t xml:space="preserve"> </w:t>
      </w:r>
      <w:r w:rsidR="00915990" w:rsidRPr="00C40E8A">
        <w:rPr>
          <w:rFonts w:ascii="Arial" w:hAnsi="Arial" w:cs="Arial"/>
        </w:rPr>
        <w:t>postępowaniu.</w:t>
      </w:r>
    </w:p>
    <w:p w14:paraId="5CF414FD" w14:textId="61DD9FE6" w:rsidR="00480A6C" w:rsidRPr="00C40E8A" w:rsidRDefault="00480A6C" w:rsidP="00C40E8A">
      <w:pPr>
        <w:spacing w:line="276" w:lineRule="auto"/>
        <w:ind w:left="142" w:hanging="142"/>
        <w:rPr>
          <w:rFonts w:ascii="Arial" w:hAnsi="Arial" w:cs="Arial"/>
        </w:rPr>
      </w:pPr>
      <w:r w:rsidRPr="00C40E8A">
        <w:rPr>
          <w:rFonts w:ascii="Arial" w:hAnsi="Arial" w:cs="Arial"/>
          <w:b/>
        </w:rPr>
        <w:t>4.</w:t>
      </w:r>
      <w:r w:rsidR="00FE1E2D" w:rsidRPr="00C40E8A">
        <w:rPr>
          <w:rFonts w:ascii="Arial" w:hAnsi="Arial" w:cs="Arial"/>
          <w:b/>
        </w:rPr>
        <w:t>7</w:t>
      </w:r>
      <w:r w:rsidRPr="00C40E8A">
        <w:rPr>
          <w:rFonts w:ascii="Arial" w:hAnsi="Arial" w:cs="Arial"/>
          <w:b/>
        </w:rPr>
        <w:t>.</w:t>
      </w:r>
      <w:r w:rsidRPr="00C40E8A">
        <w:rPr>
          <w:rFonts w:ascii="Arial" w:hAnsi="Arial" w:cs="Arial"/>
        </w:rPr>
        <w:t xml:space="preserve"> </w:t>
      </w:r>
      <w:r w:rsidR="00E51D2D" w:rsidRPr="00C40E8A">
        <w:rPr>
          <w:rFonts w:ascii="Arial" w:hAnsi="Arial" w:cs="Arial"/>
        </w:rPr>
        <w:t>Oceniając zdolność techniczną lub zawodową wykonawcy, z</w:t>
      </w:r>
      <w:r w:rsidRPr="00C40E8A">
        <w:rPr>
          <w:rFonts w:ascii="Arial" w:hAnsi="Arial" w:cs="Arial"/>
        </w:rPr>
        <w:t>amawiający może na każdym etapie postępowania, uznać</w:t>
      </w:r>
      <w:r w:rsidR="000221AC">
        <w:rPr>
          <w:rFonts w:ascii="Arial" w:hAnsi="Arial" w:cs="Arial"/>
        </w:rPr>
        <w:t>,</w:t>
      </w:r>
      <w:r w:rsidRPr="00C40E8A">
        <w:rPr>
          <w:rFonts w:ascii="Arial" w:hAnsi="Arial" w:cs="Arial"/>
        </w:rPr>
        <w:t xml:space="preserve"> że wykonawca nie posiada wymaganych zdolności, jeżeli</w:t>
      </w:r>
      <w:r w:rsidR="00E51D2D" w:rsidRPr="00C40E8A">
        <w:rPr>
          <w:rFonts w:ascii="Arial" w:hAnsi="Arial" w:cs="Arial"/>
        </w:rPr>
        <w:t xml:space="preserve"> posiadanie przez wykonawcę sprzecznych interesów, w szczególności </w:t>
      </w:r>
      <w:r w:rsidRPr="00C40E8A">
        <w:rPr>
          <w:rFonts w:ascii="Arial" w:hAnsi="Arial" w:cs="Arial"/>
        </w:rPr>
        <w:t>zaangażowanie zasobów technicznych lub zawodowych wykonawcy w inne przedsięwzięcia gospodarcze wykonawcy może mieć negatywny wpływ na realizację zamówienia.</w:t>
      </w:r>
    </w:p>
    <w:p w14:paraId="1F982690" w14:textId="77777777" w:rsidR="007D7065" w:rsidRPr="00C40E8A" w:rsidRDefault="007D7065" w:rsidP="00C40E8A">
      <w:pPr>
        <w:spacing w:line="276" w:lineRule="auto"/>
        <w:rPr>
          <w:rFonts w:ascii="Arial" w:hAnsi="Arial" w:cs="Arial"/>
          <w:b/>
        </w:rPr>
      </w:pPr>
      <w:r w:rsidRPr="00C40E8A">
        <w:rPr>
          <w:rFonts w:ascii="Arial" w:hAnsi="Arial" w:cs="Arial"/>
          <w:b/>
        </w:rPr>
        <w:t>4.</w:t>
      </w:r>
      <w:r w:rsidR="00FE1E2D" w:rsidRPr="00C40E8A">
        <w:rPr>
          <w:rFonts w:ascii="Arial" w:hAnsi="Arial" w:cs="Arial"/>
          <w:b/>
        </w:rPr>
        <w:t>8</w:t>
      </w:r>
      <w:r w:rsidRPr="00C40E8A">
        <w:rPr>
          <w:rFonts w:ascii="Arial" w:hAnsi="Arial" w:cs="Arial"/>
          <w:b/>
        </w:rPr>
        <w:t>. PRZESŁANKI WYKLUCZENIA WYKONAWCÓW.</w:t>
      </w:r>
    </w:p>
    <w:p w14:paraId="2B0C2620" w14:textId="77777777" w:rsidR="007D7065" w:rsidRPr="00C40E8A" w:rsidRDefault="007D7065" w:rsidP="00C40E8A">
      <w:pPr>
        <w:spacing w:line="276" w:lineRule="auto"/>
        <w:ind w:left="284" w:hanging="142"/>
        <w:rPr>
          <w:rFonts w:ascii="Arial" w:hAnsi="Arial" w:cs="Arial"/>
        </w:rPr>
      </w:pPr>
      <w:r w:rsidRPr="00C40E8A">
        <w:rPr>
          <w:rFonts w:ascii="Arial" w:hAnsi="Arial" w:cs="Arial"/>
        </w:rPr>
        <w:t xml:space="preserve">1. Z postępowania o udzielenie zamówienia wyklucza się wykonawcę, w stosunku do którego zachodzi którakolwiek z okoliczności, o których mowa w art. </w:t>
      </w:r>
      <w:r w:rsidR="00AC3274" w:rsidRPr="00C40E8A">
        <w:rPr>
          <w:rFonts w:ascii="Arial" w:hAnsi="Arial" w:cs="Arial"/>
        </w:rPr>
        <w:t xml:space="preserve">108 </w:t>
      </w:r>
      <w:r w:rsidR="00FE1E2D" w:rsidRPr="00C40E8A">
        <w:rPr>
          <w:rFonts w:ascii="Arial" w:hAnsi="Arial" w:cs="Arial"/>
        </w:rPr>
        <w:t>ust</w:t>
      </w:r>
      <w:r w:rsidR="00AC3274" w:rsidRPr="00C40E8A">
        <w:rPr>
          <w:rFonts w:ascii="Arial" w:hAnsi="Arial" w:cs="Arial"/>
        </w:rPr>
        <w:t xml:space="preserve"> 1</w:t>
      </w:r>
      <w:r w:rsidRPr="00C40E8A">
        <w:rPr>
          <w:rFonts w:ascii="Arial" w:hAnsi="Arial" w:cs="Arial"/>
        </w:rPr>
        <w:t xml:space="preserve"> ustawy Prawo zamówień publicznych.</w:t>
      </w:r>
    </w:p>
    <w:p w14:paraId="0C1F5BDD" w14:textId="77777777" w:rsidR="00FE1E2D" w:rsidRPr="00C40E8A" w:rsidRDefault="00244DCE" w:rsidP="00C40E8A">
      <w:pPr>
        <w:spacing w:line="276" w:lineRule="auto"/>
        <w:ind w:left="142"/>
        <w:rPr>
          <w:rFonts w:ascii="Arial" w:hAnsi="Arial" w:cs="Arial"/>
        </w:rPr>
      </w:pPr>
      <w:r w:rsidRPr="00C40E8A">
        <w:rPr>
          <w:rFonts w:ascii="Arial" w:hAnsi="Arial" w:cs="Arial"/>
        </w:rPr>
        <w:t>2. Dodatkowo zamawiający wykluczy wykonawcę</w:t>
      </w:r>
      <w:r w:rsidR="00FE1E2D" w:rsidRPr="00C40E8A">
        <w:rPr>
          <w:rFonts w:ascii="Arial" w:hAnsi="Arial" w:cs="Arial"/>
        </w:rPr>
        <w:t xml:space="preserve"> w sytuacjach wskazanych w:</w:t>
      </w:r>
    </w:p>
    <w:p w14:paraId="2A13F6A4" w14:textId="6919BDDF" w:rsidR="001A5135" w:rsidRPr="000221AC" w:rsidRDefault="001A5135" w:rsidP="00C40E8A">
      <w:pPr>
        <w:spacing w:line="276" w:lineRule="auto"/>
        <w:ind w:left="426" w:hanging="142"/>
        <w:rPr>
          <w:rFonts w:ascii="Arial" w:hAnsi="Arial" w:cs="Arial"/>
        </w:rPr>
      </w:pPr>
      <w:r w:rsidRPr="00C40E8A">
        <w:rPr>
          <w:rFonts w:ascii="Arial" w:hAnsi="Arial" w:cs="Arial"/>
        </w:rPr>
        <w:t xml:space="preserve">1) </w:t>
      </w:r>
      <w:r w:rsidR="00B24CC9" w:rsidRPr="00C40E8A">
        <w:rPr>
          <w:rFonts w:ascii="Arial" w:hAnsi="Arial" w:cs="Arial"/>
        </w:rPr>
        <w:t>art.</w:t>
      </w:r>
      <w:r w:rsidRPr="00C40E8A">
        <w:rPr>
          <w:rFonts w:ascii="Arial" w:hAnsi="Arial" w:cs="Arial"/>
        </w:rPr>
        <w:t xml:space="preserve"> </w:t>
      </w:r>
      <w:r w:rsidR="00AC3274" w:rsidRPr="00C40E8A">
        <w:rPr>
          <w:rFonts w:ascii="Arial" w:hAnsi="Arial" w:cs="Arial"/>
        </w:rPr>
        <w:t>109 ust</w:t>
      </w:r>
      <w:r w:rsidR="00B24CC9" w:rsidRPr="00C40E8A">
        <w:rPr>
          <w:rFonts w:ascii="Arial" w:hAnsi="Arial" w:cs="Arial"/>
        </w:rPr>
        <w:t>.</w:t>
      </w:r>
      <w:r w:rsidR="00AC3274" w:rsidRPr="00C40E8A">
        <w:rPr>
          <w:rFonts w:ascii="Arial" w:hAnsi="Arial" w:cs="Arial"/>
        </w:rPr>
        <w:t xml:space="preserve"> 1</w:t>
      </w:r>
      <w:r w:rsidR="00B5015D" w:rsidRPr="00C40E8A">
        <w:rPr>
          <w:rFonts w:ascii="Arial" w:hAnsi="Arial" w:cs="Arial"/>
        </w:rPr>
        <w:t xml:space="preserve"> </w:t>
      </w:r>
      <w:r w:rsidR="00AC3274" w:rsidRPr="00C40E8A">
        <w:rPr>
          <w:rFonts w:ascii="Arial" w:hAnsi="Arial" w:cs="Arial"/>
        </w:rPr>
        <w:t xml:space="preserve">pkt 4 </w:t>
      </w:r>
      <w:r w:rsidRPr="00C40E8A">
        <w:rPr>
          <w:rFonts w:ascii="Arial" w:hAnsi="Arial" w:cs="Arial"/>
        </w:rPr>
        <w:t>ustawy Prawo zamówień publicznych – w stosunku do którego otwarto likwidację, ogłoszono</w:t>
      </w:r>
      <w:r w:rsidR="00AC3274" w:rsidRPr="00C40E8A">
        <w:rPr>
          <w:rFonts w:ascii="Arial" w:hAnsi="Arial" w:cs="Arial"/>
        </w:rPr>
        <w:t xml:space="preserve"> upadłość</w:t>
      </w:r>
      <w:r w:rsidRPr="00C40E8A">
        <w:rPr>
          <w:rFonts w:ascii="Arial" w:hAnsi="Arial" w:cs="Arial"/>
        </w:rPr>
        <w:t xml:space="preserve">, </w:t>
      </w:r>
      <w:r w:rsidR="00AC3274" w:rsidRPr="00C40E8A">
        <w:rPr>
          <w:rFonts w:ascii="Arial" w:hAnsi="Arial" w:cs="Arial"/>
        </w:rPr>
        <w:t xml:space="preserve">którego aktywami zarządza likwidator lub sąd, zawarł układ z wierzycielami, którego działalność gospodarcza jest </w:t>
      </w:r>
      <w:r w:rsidR="00AC3274" w:rsidRPr="000221AC">
        <w:rPr>
          <w:rFonts w:ascii="Arial" w:hAnsi="Arial" w:cs="Arial"/>
        </w:rPr>
        <w:t>zawieszona albo znajduje się on w innej tego rodzaju sytuacji wynikającej z podobnej procedury przewidzianej w</w:t>
      </w:r>
      <w:r w:rsidR="00B24CC9" w:rsidRPr="000221AC">
        <w:rPr>
          <w:rFonts w:ascii="Arial" w:hAnsi="Arial" w:cs="Arial"/>
        </w:rPr>
        <w:t xml:space="preserve"> </w:t>
      </w:r>
      <w:r w:rsidR="00AC3274" w:rsidRPr="000221AC">
        <w:rPr>
          <w:rFonts w:ascii="Arial" w:hAnsi="Arial" w:cs="Arial"/>
        </w:rPr>
        <w:t xml:space="preserve">przepisach miejsca wszczęcia tej </w:t>
      </w:r>
      <w:r w:rsidR="009A3BFE" w:rsidRPr="000221AC">
        <w:rPr>
          <w:rFonts w:ascii="Arial" w:hAnsi="Arial" w:cs="Arial"/>
        </w:rPr>
        <w:t>procedury</w:t>
      </w:r>
      <w:r w:rsidR="00B61E90" w:rsidRPr="000221AC">
        <w:rPr>
          <w:rFonts w:ascii="Arial" w:hAnsi="Arial" w:cs="Arial"/>
        </w:rPr>
        <w:t>.</w:t>
      </w:r>
    </w:p>
    <w:p w14:paraId="552DC50D" w14:textId="628C3F5B" w:rsidR="00244DCE" w:rsidRPr="000221AC" w:rsidRDefault="00863E14" w:rsidP="00C40E8A">
      <w:pPr>
        <w:spacing w:line="276" w:lineRule="auto"/>
        <w:ind w:left="284" w:hanging="142"/>
        <w:rPr>
          <w:rFonts w:ascii="Arial" w:hAnsi="Arial" w:cs="Arial"/>
        </w:rPr>
      </w:pPr>
      <w:r w:rsidRPr="000221AC">
        <w:rPr>
          <w:rFonts w:ascii="Arial" w:hAnsi="Arial" w:cs="Arial"/>
        </w:rPr>
        <w:t xml:space="preserve">2.1. </w:t>
      </w:r>
      <w:r w:rsidR="00244DCE" w:rsidRPr="000221AC">
        <w:rPr>
          <w:rFonts w:ascii="Arial" w:hAnsi="Arial" w:cs="Arial"/>
        </w:rPr>
        <w:t>Wykluczenie wykonawcy następuje zgodnie z art.</w:t>
      </w:r>
      <w:r w:rsidR="00132ECE" w:rsidRPr="000221AC">
        <w:rPr>
          <w:rFonts w:ascii="Arial" w:hAnsi="Arial" w:cs="Arial"/>
        </w:rPr>
        <w:t xml:space="preserve"> </w:t>
      </w:r>
      <w:r w:rsidR="0077274C" w:rsidRPr="000221AC">
        <w:rPr>
          <w:rFonts w:ascii="Arial" w:hAnsi="Arial" w:cs="Arial"/>
        </w:rPr>
        <w:t xml:space="preserve">111 </w:t>
      </w:r>
      <w:r w:rsidR="00244DCE" w:rsidRPr="000221AC">
        <w:rPr>
          <w:rFonts w:ascii="Arial" w:hAnsi="Arial" w:cs="Arial"/>
        </w:rPr>
        <w:t>ustawy Prawo zamówień publicznych.</w:t>
      </w:r>
    </w:p>
    <w:p w14:paraId="57ED729E" w14:textId="25AAA4AE" w:rsidR="00B050D9" w:rsidRPr="000221AC" w:rsidRDefault="00B61E90" w:rsidP="00C40E8A">
      <w:pPr>
        <w:spacing w:line="276" w:lineRule="auto"/>
        <w:ind w:left="284" w:hanging="142"/>
        <w:rPr>
          <w:rFonts w:ascii="Arial" w:hAnsi="Arial" w:cs="Arial"/>
        </w:rPr>
      </w:pPr>
      <w:r w:rsidRPr="000221AC">
        <w:rPr>
          <w:rFonts w:ascii="Arial" w:hAnsi="Arial" w:cs="Arial"/>
        </w:rPr>
        <w:lastRenderedPageBreak/>
        <w:t>3</w:t>
      </w:r>
      <w:r w:rsidR="00A137DB" w:rsidRPr="000221AC">
        <w:rPr>
          <w:rFonts w:ascii="Arial" w:hAnsi="Arial" w:cs="Arial"/>
        </w:rPr>
        <w:t xml:space="preserve">. </w:t>
      </w:r>
      <w:r w:rsidR="00B050D9" w:rsidRPr="000221AC">
        <w:rPr>
          <w:rFonts w:ascii="Arial" w:hAnsi="Arial" w:cs="Arial"/>
        </w:rPr>
        <w:t xml:space="preserve">W przypadkach, o których mowa w </w:t>
      </w:r>
      <w:r w:rsidR="003D0D18" w:rsidRPr="000221AC">
        <w:rPr>
          <w:rFonts w:ascii="Arial" w:hAnsi="Arial" w:cs="Arial"/>
        </w:rPr>
        <w:t>punkcie 2 powyżej</w:t>
      </w:r>
      <w:r w:rsidR="00B050D9" w:rsidRPr="000221AC">
        <w:rPr>
          <w:rFonts w:ascii="Arial" w:hAnsi="Arial" w:cs="Arial"/>
        </w:rPr>
        <w:t>, zamawiający może nie wykluczyć wykonawcy, jeżeli wykluczenie byłoby w sposób oczywisty nieproporcjonalne, w</w:t>
      </w:r>
      <w:r w:rsidR="00E266D2" w:rsidRPr="000221AC">
        <w:rPr>
          <w:rFonts w:ascii="Arial" w:hAnsi="Arial" w:cs="Arial"/>
        </w:rPr>
        <w:t xml:space="preserve"> szczególności,</w:t>
      </w:r>
      <w:r w:rsidR="00B050D9" w:rsidRPr="000221AC">
        <w:rPr>
          <w:rFonts w:ascii="Arial" w:hAnsi="Arial" w:cs="Arial"/>
        </w:rPr>
        <w:t xml:space="preserve"> gdy kwota zaległych podatków lub składek na ubezpieczenie społeczne jest niewielka albo sytuacja ekonomiczna lub finansowa wykonawcy, o którym mowa w </w:t>
      </w:r>
      <w:r w:rsidR="00265AEB" w:rsidRPr="000221AC">
        <w:rPr>
          <w:rFonts w:ascii="Arial" w:hAnsi="Arial" w:cs="Arial"/>
        </w:rPr>
        <w:t xml:space="preserve">punkcie 2 podpunkt 1 </w:t>
      </w:r>
      <w:r w:rsidR="00B050D9" w:rsidRPr="000221AC">
        <w:rPr>
          <w:rFonts w:ascii="Arial" w:hAnsi="Arial" w:cs="Arial"/>
        </w:rPr>
        <w:t>powyżej, jest wystarczająca do wykonania zamówienia.</w:t>
      </w:r>
    </w:p>
    <w:p w14:paraId="4B52EAA5" w14:textId="61343AA6" w:rsidR="00E842C4" w:rsidRPr="000221AC" w:rsidRDefault="00A42CFE" w:rsidP="00C40E8A">
      <w:pPr>
        <w:spacing w:line="276" w:lineRule="auto"/>
        <w:ind w:left="284" w:hanging="142"/>
        <w:rPr>
          <w:rFonts w:ascii="Arial" w:hAnsi="Arial" w:cs="Arial"/>
        </w:rPr>
      </w:pPr>
      <w:r w:rsidRPr="000221AC">
        <w:rPr>
          <w:rFonts w:ascii="Arial" w:hAnsi="Arial" w:cs="Arial"/>
        </w:rPr>
        <w:t>4</w:t>
      </w:r>
      <w:r w:rsidR="00A137DB" w:rsidRPr="000221AC">
        <w:rPr>
          <w:rFonts w:ascii="Arial" w:hAnsi="Arial" w:cs="Arial"/>
        </w:rPr>
        <w:t>.</w:t>
      </w:r>
      <w:r w:rsidR="00E842C4" w:rsidRPr="000221AC">
        <w:rPr>
          <w:rFonts w:ascii="Arial" w:hAnsi="Arial" w:cs="Arial"/>
        </w:rPr>
        <w:t xml:space="preserve"> Wykonawca nie podlega wykluczeniu w okolicznościach określonych w art. 108 </w:t>
      </w:r>
      <w:r w:rsidR="00422352" w:rsidRPr="000221AC">
        <w:rPr>
          <w:rFonts w:ascii="Arial" w:hAnsi="Arial" w:cs="Arial"/>
        </w:rPr>
        <w:t xml:space="preserve">ust. 1 </w:t>
      </w:r>
      <w:r w:rsidR="00E842C4" w:rsidRPr="000221AC">
        <w:rPr>
          <w:rFonts w:ascii="Arial" w:hAnsi="Arial" w:cs="Arial"/>
        </w:rPr>
        <w:t>pkt 1, 2</w:t>
      </w:r>
      <w:r w:rsidR="00422352" w:rsidRPr="000221AC">
        <w:rPr>
          <w:rFonts w:ascii="Arial" w:hAnsi="Arial" w:cs="Arial"/>
        </w:rPr>
        <w:t xml:space="preserve"> i</w:t>
      </w:r>
      <w:r w:rsidR="00E842C4" w:rsidRPr="000221AC">
        <w:rPr>
          <w:rFonts w:ascii="Arial" w:hAnsi="Arial" w:cs="Arial"/>
        </w:rPr>
        <w:t xml:space="preserve"> 5</w:t>
      </w:r>
      <w:r w:rsidR="00736BF4" w:rsidRPr="000221AC">
        <w:rPr>
          <w:rFonts w:ascii="Arial" w:hAnsi="Arial" w:cs="Arial"/>
        </w:rPr>
        <w:t xml:space="preserve"> lub art. 109 ust. 1 pkt 4</w:t>
      </w:r>
      <w:r w:rsidR="00E842C4" w:rsidRPr="000221AC">
        <w:rPr>
          <w:rFonts w:ascii="Arial" w:hAnsi="Arial" w:cs="Arial"/>
        </w:rPr>
        <w:t xml:space="preserve"> </w:t>
      </w:r>
      <w:r w:rsidR="0056468E" w:rsidRPr="000221AC">
        <w:rPr>
          <w:rFonts w:ascii="Arial" w:hAnsi="Arial" w:cs="Arial"/>
        </w:rPr>
        <w:t>ustawy P</w:t>
      </w:r>
      <w:r w:rsidR="00FE1E2D" w:rsidRPr="000221AC">
        <w:rPr>
          <w:rFonts w:ascii="Arial" w:hAnsi="Arial" w:cs="Arial"/>
        </w:rPr>
        <w:t xml:space="preserve">rawo </w:t>
      </w:r>
      <w:r w:rsidR="0056468E" w:rsidRPr="000221AC">
        <w:rPr>
          <w:rFonts w:ascii="Arial" w:hAnsi="Arial" w:cs="Arial"/>
        </w:rPr>
        <w:t>z</w:t>
      </w:r>
      <w:r w:rsidR="00FE1E2D" w:rsidRPr="000221AC">
        <w:rPr>
          <w:rFonts w:ascii="Arial" w:hAnsi="Arial" w:cs="Arial"/>
        </w:rPr>
        <w:t xml:space="preserve">amówień </w:t>
      </w:r>
      <w:r w:rsidR="0056468E" w:rsidRPr="000221AC">
        <w:rPr>
          <w:rFonts w:ascii="Arial" w:hAnsi="Arial" w:cs="Arial"/>
        </w:rPr>
        <w:t>p</w:t>
      </w:r>
      <w:r w:rsidR="00FE1E2D" w:rsidRPr="000221AC">
        <w:rPr>
          <w:rFonts w:ascii="Arial" w:hAnsi="Arial" w:cs="Arial"/>
        </w:rPr>
        <w:t>ublicznych</w:t>
      </w:r>
      <w:r w:rsidR="00E842C4" w:rsidRPr="000221AC">
        <w:rPr>
          <w:rFonts w:ascii="Arial" w:hAnsi="Arial" w:cs="Arial"/>
        </w:rPr>
        <w:t>, jeżeli udowodni zamawiającemu, że spełnił łącznie następujące przesłanki:</w:t>
      </w:r>
    </w:p>
    <w:p w14:paraId="47008E36" w14:textId="77777777" w:rsidR="00E842C4" w:rsidRPr="000221AC" w:rsidRDefault="00E842C4" w:rsidP="00C40E8A">
      <w:pPr>
        <w:spacing w:line="276" w:lineRule="auto"/>
        <w:ind w:left="426" w:hanging="142"/>
        <w:rPr>
          <w:rFonts w:ascii="Arial" w:hAnsi="Arial" w:cs="Arial"/>
        </w:rPr>
      </w:pPr>
      <w:r w:rsidRPr="000221AC">
        <w:rPr>
          <w:rFonts w:ascii="Arial" w:hAnsi="Arial" w:cs="Arial"/>
        </w:rPr>
        <w:t>1) naprawił lub zobowiązał się do naprawienia szkody wyrządzonej przestępstwem</w:t>
      </w:r>
      <w:r w:rsidR="00265AEB" w:rsidRPr="000221AC">
        <w:rPr>
          <w:rFonts w:ascii="Arial" w:hAnsi="Arial" w:cs="Arial"/>
        </w:rPr>
        <w:t>, wykroczeniem</w:t>
      </w:r>
      <w:r w:rsidRPr="000221AC">
        <w:rPr>
          <w:rFonts w:ascii="Arial" w:hAnsi="Arial" w:cs="Arial"/>
        </w:rPr>
        <w:t xml:space="preserve"> lub</w:t>
      </w:r>
      <w:r w:rsidR="00265AEB" w:rsidRPr="000221AC">
        <w:rPr>
          <w:rFonts w:ascii="Arial" w:hAnsi="Arial" w:cs="Arial"/>
        </w:rPr>
        <w:t xml:space="preserve"> </w:t>
      </w:r>
      <w:r w:rsidR="00A25E70" w:rsidRPr="000221AC">
        <w:rPr>
          <w:rFonts w:ascii="Arial" w:hAnsi="Arial" w:cs="Arial"/>
        </w:rPr>
        <w:t xml:space="preserve">swoim </w:t>
      </w:r>
      <w:r w:rsidRPr="000221AC">
        <w:rPr>
          <w:rFonts w:ascii="Arial" w:hAnsi="Arial" w:cs="Arial"/>
        </w:rPr>
        <w:t>nieprawidłowym postępowaniem, w tym poprzez zadośćuczynienie pieniężne;</w:t>
      </w:r>
    </w:p>
    <w:p w14:paraId="7B5C9863" w14:textId="611EB5A0" w:rsidR="00E842C4" w:rsidRPr="000221AC" w:rsidRDefault="00E842C4" w:rsidP="00C40E8A">
      <w:pPr>
        <w:spacing w:line="276" w:lineRule="auto"/>
        <w:ind w:left="426" w:hanging="142"/>
        <w:rPr>
          <w:rFonts w:ascii="Arial" w:hAnsi="Arial" w:cs="Arial"/>
        </w:rPr>
      </w:pPr>
      <w:r w:rsidRPr="000221AC">
        <w:rPr>
          <w:rFonts w:ascii="Arial" w:hAnsi="Arial" w:cs="Arial"/>
        </w:rPr>
        <w:t>2) wyczerpująco wyjaśnił fakty i okoliczności związane z przestępstwem</w:t>
      </w:r>
      <w:r w:rsidR="00265AEB" w:rsidRPr="000221AC">
        <w:rPr>
          <w:rFonts w:ascii="Arial" w:hAnsi="Arial" w:cs="Arial"/>
        </w:rPr>
        <w:t>, wykroczeniem</w:t>
      </w:r>
      <w:r w:rsidRPr="000221AC">
        <w:rPr>
          <w:rFonts w:ascii="Arial" w:hAnsi="Arial" w:cs="Arial"/>
        </w:rPr>
        <w:t xml:space="preserve"> lub</w:t>
      </w:r>
      <w:r w:rsidR="002514AB" w:rsidRPr="000221AC">
        <w:rPr>
          <w:rFonts w:ascii="Arial" w:hAnsi="Arial" w:cs="Arial"/>
        </w:rPr>
        <w:t xml:space="preserve"> swoim </w:t>
      </w:r>
      <w:r w:rsidRPr="000221AC">
        <w:rPr>
          <w:rFonts w:ascii="Arial" w:hAnsi="Arial" w:cs="Arial"/>
        </w:rPr>
        <w:t>nieprawidłowym postępowaniem oraz spowodowanymi przez nie szkodami, aktywnie współpracując odpowiednio z</w:t>
      </w:r>
      <w:r w:rsidR="00313A9F" w:rsidRPr="000221AC">
        <w:rPr>
          <w:rFonts w:ascii="Arial" w:hAnsi="Arial" w:cs="Arial"/>
        </w:rPr>
        <w:t xml:space="preserve"> właściwymi</w:t>
      </w:r>
      <w:r w:rsidRPr="000221AC">
        <w:rPr>
          <w:rFonts w:ascii="Arial" w:hAnsi="Arial" w:cs="Arial"/>
        </w:rPr>
        <w:t xml:space="preserve"> organami</w:t>
      </w:r>
      <w:r w:rsidR="00265AEB" w:rsidRPr="000221AC">
        <w:rPr>
          <w:rFonts w:ascii="Arial" w:hAnsi="Arial" w:cs="Arial"/>
        </w:rPr>
        <w:t>, w tym organami</w:t>
      </w:r>
      <w:r w:rsidRPr="000221AC">
        <w:rPr>
          <w:rFonts w:ascii="Arial" w:hAnsi="Arial" w:cs="Arial"/>
        </w:rPr>
        <w:t xml:space="preserve"> ścigania</w:t>
      </w:r>
      <w:r w:rsidR="00265AEB" w:rsidRPr="000221AC">
        <w:rPr>
          <w:rFonts w:ascii="Arial" w:hAnsi="Arial" w:cs="Arial"/>
        </w:rPr>
        <w:t>,</w:t>
      </w:r>
      <w:r w:rsidRPr="000221AC">
        <w:rPr>
          <w:rFonts w:ascii="Arial" w:hAnsi="Arial" w:cs="Arial"/>
        </w:rPr>
        <w:t xml:space="preserve"> lub zamawiającym;</w:t>
      </w:r>
    </w:p>
    <w:p w14:paraId="2A4F07F3" w14:textId="600D6C6E" w:rsidR="00E842C4" w:rsidRPr="000221AC" w:rsidRDefault="00E842C4" w:rsidP="00C40E8A">
      <w:pPr>
        <w:spacing w:line="276" w:lineRule="auto"/>
        <w:ind w:left="426" w:hanging="142"/>
        <w:rPr>
          <w:rFonts w:ascii="Arial" w:hAnsi="Arial" w:cs="Arial"/>
        </w:rPr>
      </w:pPr>
      <w:r w:rsidRPr="000221AC">
        <w:rPr>
          <w:rFonts w:ascii="Arial" w:hAnsi="Arial" w:cs="Arial"/>
        </w:rPr>
        <w:t>3) podjął konkretne środki techniczne, organizacyjne i kadrowe, odpowiednie dla zapobiegania dalszym przestępstwom</w:t>
      </w:r>
      <w:r w:rsidR="00265AEB" w:rsidRPr="000221AC">
        <w:rPr>
          <w:rFonts w:ascii="Arial" w:hAnsi="Arial" w:cs="Arial"/>
        </w:rPr>
        <w:t>, wykroczeniom</w:t>
      </w:r>
      <w:r w:rsidRPr="000221AC">
        <w:rPr>
          <w:rFonts w:ascii="Arial" w:hAnsi="Arial" w:cs="Arial"/>
        </w:rPr>
        <w:t>, lub nieprawidłowemu postępowaniu, w szczególności:</w:t>
      </w:r>
    </w:p>
    <w:p w14:paraId="34F0C407"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a) zerwał wszelkie powiązania z osobami lub podmiotami odpowiedzialnymi za nieprawidłowe postępowanie wykonawcy,</w:t>
      </w:r>
    </w:p>
    <w:p w14:paraId="139D16B7"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b) zreorganizował personel,</w:t>
      </w:r>
    </w:p>
    <w:p w14:paraId="0C7D199D"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c) wdrożył system sprawozdawczości i kontroli,</w:t>
      </w:r>
    </w:p>
    <w:p w14:paraId="364C592D"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d) utworzył struktury audytu wewnętrznego do monitorowania przestrzegania przepisów, wewnętrznych regulacji lub standardów,</w:t>
      </w:r>
    </w:p>
    <w:p w14:paraId="2A05F595" w14:textId="77777777" w:rsidR="00E842C4" w:rsidRPr="000221AC" w:rsidRDefault="00E842C4" w:rsidP="00C40E8A">
      <w:pPr>
        <w:spacing w:line="276" w:lineRule="auto"/>
        <w:ind w:left="567" w:hanging="142"/>
        <w:rPr>
          <w:rFonts w:ascii="Arial" w:hAnsi="Arial" w:cs="Arial"/>
        </w:rPr>
      </w:pPr>
      <w:r w:rsidRPr="000221AC">
        <w:rPr>
          <w:rFonts w:ascii="Arial" w:hAnsi="Arial" w:cs="Arial"/>
        </w:rPr>
        <w:t>e) wprowadził wewnętrzne regulacje dotyczące odpowiedzialności i odszkodowań za nieprzestrzeganie przepisów, wewnętrznych regulacji lub standardów.</w:t>
      </w:r>
    </w:p>
    <w:p w14:paraId="41AB0DA0" w14:textId="170E2B3F" w:rsidR="00E842C4" w:rsidRPr="00C40E8A" w:rsidRDefault="00A42CFE" w:rsidP="00C40E8A">
      <w:pPr>
        <w:spacing w:line="276" w:lineRule="auto"/>
        <w:ind w:left="284" w:hanging="142"/>
        <w:rPr>
          <w:rFonts w:ascii="Arial" w:hAnsi="Arial" w:cs="Arial"/>
        </w:rPr>
      </w:pPr>
      <w:r w:rsidRPr="00C40E8A">
        <w:rPr>
          <w:rFonts w:ascii="Arial" w:hAnsi="Arial" w:cs="Arial"/>
        </w:rPr>
        <w:t>5</w:t>
      </w:r>
      <w:r w:rsidR="00E842C4" w:rsidRPr="00C40E8A">
        <w:rPr>
          <w:rFonts w:ascii="Arial" w:hAnsi="Arial" w:cs="Arial"/>
        </w:rPr>
        <w:t xml:space="preserve">. Zamawiający ocenia czy podjęte przez wykonawcę </w:t>
      </w:r>
      <w:r w:rsidR="002514AB" w:rsidRPr="00C40E8A">
        <w:rPr>
          <w:rFonts w:ascii="Arial" w:hAnsi="Arial" w:cs="Arial"/>
        </w:rPr>
        <w:t>czynności</w:t>
      </w:r>
      <w:r w:rsidR="00E842C4" w:rsidRPr="00C40E8A">
        <w:rPr>
          <w:rFonts w:ascii="Arial" w:hAnsi="Arial" w:cs="Arial"/>
        </w:rPr>
        <w:t>, o których mowa w</w:t>
      </w:r>
      <w:r w:rsidR="00265AEB" w:rsidRPr="00C40E8A">
        <w:rPr>
          <w:rFonts w:ascii="Arial" w:hAnsi="Arial" w:cs="Arial"/>
        </w:rPr>
        <w:t xml:space="preserve"> punkcie</w:t>
      </w:r>
      <w:r w:rsidR="00E842C4" w:rsidRPr="00C40E8A">
        <w:rPr>
          <w:rFonts w:ascii="Arial" w:hAnsi="Arial" w:cs="Arial"/>
        </w:rPr>
        <w:t xml:space="preserve"> </w:t>
      </w:r>
      <w:r w:rsidRPr="00C40E8A">
        <w:rPr>
          <w:rFonts w:ascii="Arial" w:hAnsi="Arial" w:cs="Arial"/>
        </w:rPr>
        <w:t>4</w:t>
      </w:r>
      <w:r w:rsidR="00FE1E2D" w:rsidRPr="00C40E8A">
        <w:rPr>
          <w:rFonts w:ascii="Arial" w:hAnsi="Arial" w:cs="Arial"/>
        </w:rPr>
        <w:t xml:space="preserve"> powyżej</w:t>
      </w:r>
      <w:r w:rsidR="00E842C4" w:rsidRPr="00C40E8A">
        <w:rPr>
          <w:rFonts w:ascii="Arial" w:hAnsi="Arial" w:cs="Arial"/>
        </w:rPr>
        <w:t>, są wystarczające do wykazania jego rzetelności, uwzględniając wagę i</w:t>
      </w:r>
      <w:r w:rsidR="00B24CC9" w:rsidRPr="00C40E8A">
        <w:rPr>
          <w:rFonts w:ascii="Arial" w:hAnsi="Arial" w:cs="Arial"/>
        </w:rPr>
        <w:t xml:space="preserve"> </w:t>
      </w:r>
      <w:r w:rsidR="00E842C4" w:rsidRPr="00C40E8A">
        <w:rPr>
          <w:rFonts w:ascii="Arial" w:hAnsi="Arial" w:cs="Arial"/>
        </w:rPr>
        <w:t xml:space="preserve">szczególne okoliczności czynu wykonawcy. Jeżeli podjęte przez wykonawcę </w:t>
      </w:r>
      <w:r w:rsidR="00BA35EA" w:rsidRPr="00C40E8A">
        <w:rPr>
          <w:rFonts w:ascii="Arial" w:hAnsi="Arial" w:cs="Arial"/>
        </w:rPr>
        <w:t>czynności,</w:t>
      </w:r>
      <w:r w:rsidR="00E842C4" w:rsidRPr="00C40E8A">
        <w:rPr>
          <w:rFonts w:ascii="Arial" w:hAnsi="Arial" w:cs="Arial"/>
        </w:rPr>
        <w:t xml:space="preserve"> o których mowa w</w:t>
      </w:r>
      <w:r w:rsidR="00265AEB" w:rsidRPr="00C40E8A">
        <w:rPr>
          <w:rFonts w:ascii="Arial" w:hAnsi="Arial" w:cs="Arial"/>
        </w:rPr>
        <w:t xml:space="preserve"> punkcie</w:t>
      </w:r>
      <w:r w:rsidR="00E842C4" w:rsidRPr="00C40E8A">
        <w:rPr>
          <w:rFonts w:ascii="Arial" w:hAnsi="Arial" w:cs="Arial"/>
        </w:rPr>
        <w:t xml:space="preserve"> </w:t>
      </w:r>
      <w:r w:rsidRPr="00C40E8A">
        <w:rPr>
          <w:rFonts w:ascii="Arial" w:hAnsi="Arial" w:cs="Arial"/>
        </w:rPr>
        <w:t>4</w:t>
      </w:r>
      <w:r w:rsidR="00FE1E2D" w:rsidRPr="00C40E8A">
        <w:rPr>
          <w:rFonts w:ascii="Arial" w:hAnsi="Arial" w:cs="Arial"/>
        </w:rPr>
        <w:t xml:space="preserve"> powyżej</w:t>
      </w:r>
      <w:r w:rsidR="00E842C4" w:rsidRPr="00C40E8A">
        <w:rPr>
          <w:rFonts w:ascii="Arial" w:hAnsi="Arial" w:cs="Arial"/>
        </w:rPr>
        <w:t>, nie są wystarczające do wykazania jego rzetelności, zamawiający wyklucza wykonawcę.</w:t>
      </w:r>
    </w:p>
    <w:p w14:paraId="67B3EACD" w14:textId="77777777" w:rsidR="00CD000F" w:rsidRPr="00233936" w:rsidRDefault="00CD000F" w:rsidP="00CD000F">
      <w:pPr>
        <w:ind w:left="284" w:hanging="142"/>
        <w:jc w:val="both"/>
        <w:rPr>
          <w:del w:id="0" w:author="Ewa Witek" w:date="2025-11-26T08:21:00Z" w16du:dateUtc="2025-11-26T07:21:00Z"/>
          <w:rFonts w:ascii="Arial" w:hAnsi="Arial" w:cs="Arial"/>
        </w:rPr>
      </w:pPr>
      <w:r w:rsidRPr="00C40E8A">
        <w:rPr>
          <w:rFonts w:ascii="Arial" w:hAnsi="Arial" w:cs="Arial"/>
        </w:rPr>
        <w:t>6.</w:t>
      </w:r>
    </w:p>
    <w:p w14:paraId="7C43BB1F" w14:textId="77777777" w:rsidR="00CD000F" w:rsidRPr="00C40E8A" w:rsidRDefault="00CD000F" w:rsidP="00CD000F">
      <w:pPr>
        <w:spacing w:line="276" w:lineRule="auto"/>
        <w:ind w:left="284" w:hanging="142"/>
        <w:rPr>
          <w:rFonts w:ascii="Arial" w:hAnsi="Arial" w:cs="Arial"/>
        </w:rPr>
      </w:pPr>
      <w:r w:rsidRPr="00C40E8A">
        <w:rPr>
          <w:rFonts w:ascii="Arial" w:hAnsi="Arial" w:cs="Arial"/>
        </w:rPr>
        <w:t xml:space="preserve">1. Zgodnie z ustawą z dnia 13 kwietnia 2022 r. </w:t>
      </w:r>
      <w:bookmarkStart w:id="1" w:name="_Hlk214539545"/>
      <w:r w:rsidRPr="00C40E8A">
        <w:rPr>
          <w:rFonts w:ascii="Arial" w:hAnsi="Arial" w:cs="Arial"/>
        </w:rPr>
        <w:t>o szczególnych rozwiązaniach w zakresie przeciwdziałania wspieraniu agresji na Ukrainę oraz służących ochronie bezpieczeństwa narodowego (Dz. U. z 2025 r., poz. 514 – tekst jednolity</w:t>
      </w:r>
      <w:r w:rsidRPr="00233936">
        <w:rPr>
          <w:rFonts w:ascii="Arial" w:hAnsi="Arial" w:cs="Arial"/>
        </w:rPr>
        <w:t>)</w:t>
      </w:r>
      <w:bookmarkEnd w:id="1"/>
      <w:r w:rsidRPr="00C40E8A">
        <w:rPr>
          <w:rFonts w:ascii="Arial" w:hAnsi="Arial" w:cs="Arial"/>
        </w:rPr>
        <w:t xml:space="preserve"> z postępowania o udzielenie zamówienia publicznego wyklucza się:</w:t>
      </w:r>
    </w:p>
    <w:p w14:paraId="4D6E8FBE" w14:textId="77777777" w:rsidR="00CD000F" w:rsidRPr="00C40E8A" w:rsidRDefault="00CD000F" w:rsidP="00CD000F">
      <w:pPr>
        <w:ind w:left="709" w:hanging="142"/>
        <w:jc w:val="both"/>
        <w:rPr>
          <w:rFonts w:ascii="Arial" w:hAnsi="Arial" w:cs="Arial"/>
        </w:rPr>
      </w:pPr>
      <w:r w:rsidRPr="00C40E8A">
        <w:rPr>
          <w:rFonts w:ascii="Arial" w:hAnsi="Arial" w:cs="Arial"/>
        </w:rPr>
        <w:t xml:space="preserve">1) wykonawcę wymienionego w wykazach określonych w rozporządzeniu Rady (WE) 765/2006 i rozporządzeniu Rady (UE) 269/2014 albo wpisanego na listę na podstawie decyzji w sprawie wpisu na listę rozstrzygającej o zastosowaniu środka, o którym mowa w art. 1 pkt 3 </w:t>
      </w:r>
      <w:r w:rsidRPr="00233936">
        <w:rPr>
          <w:rFonts w:ascii="Arial" w:hAnsi="Arial" w:cs="Arial"/>
        </w:rPr>
        <w:t>ustawy</w:t>
      </w:r>
      <w:r w:rsidRPr="00C40E8A">
        <w:rPr>
          <w:rFonts w:ascii="Arial" w:hAnsi="Arial" w:cs="Arial"/>
        </w:rPr>
        <w:t>,</w:t>
      </w:r>
    </w:p>
    <w:p w14:paraId="258D530D" w14:textId="77777777" w:rsidR="00CD000F" w:rsidRPr="00C40E8A" w:rsidRDefault="00CD000F" w:rsidP="00CD000F">
      <w:pPr>
        <w:spacing w:line="276" w:lineRule="auto"/>
        <w:ind w:left="709" w:hanging="142"/>
        <w:rPr>
          <w:rFonts w:ascii="Arial" w:hAnsi="Arial" w:cs="Arial"/>
        </w:rPr>
      </w:pPr>
      <w:r w:rsidRPr="00C40E8A">
        <w:rPr>
          <w:rFonts w:ascii="Arial" w:hAnsi="Arial" w:cs="Arial"/>
        </w:rPr>
        <w:t xml:space="preserve">2) wykonawcę, którego beneficjentem rzeczywistym w rozumieniu ustawy z dnia 1 marca 2018 r. o przeciwdziałaniu praniu pieniędzy oraz finansowaniu </w:t>
      </w:r>
      <w:r w:rsidRPr="00C40E8A">
        <w:rPr>
          <w:rFonts w:ascii="Arial" w:hAnsi="Arial" w:cs="Arial"/>
        </w:rPr>
        <w:lastRenderedPageBreak/>
        <w:t>terroryzmu (Dz. U. z 2025 r., poz. 644 – tekst jednolity</w:t>
      </w:r>
      <w:r>
        <w:rPr>
          <w:rFonts w:ascii="Arial" w:hAnsi="Arial" w:cs="Arial"/>
        </w:rPr>
        <w:t xml:space="preserve"> z późn. zm.</w:t>
      </w:r>
      <w:r w:rsidRPr="00233936">
        <w:rPr>
          <w:rFonts w:ascii="Arial" w:hAnsi="Arial" w:cs="Arial"/>
        </w:rPr>
        <w:t>)</w:t>
      </w:r>
      <w:r w:rsidRPr="00C40E8A">
        <w:rPr>
          <w:rFonts w:ascii="Arial" w:hAnsi="Arial" w:cs="Arial"/>
        </w:rPr>
        <w:t xml:space="preserve">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w:t>
      </w:r>
      <w:r w:rsidRPr="00233936">
        <w:rPr>
          <w:rFonts w:ascii="Arial" w:hAnsi="Arial" w:cs="Arial"/>
        </w:rPr>
        <w:t>ustawy</w:t>
      </w:r>
      <w:r w:rsidRPr="00C40E8A">
        <w:rPr>
          <w:rFonts w:ascii="Arial" w:hAnsi="Arial" w:cs="Arial"/>
        </w:rPr>
        <w:t>,</w:t>
      </w:r>
    </w:p>
    <w:p w14:paraId="39B7EA32" w14:textId="77777777" w:rsidR="00CD000F" w:rsidRPr="00C40E8A" w:rsidRDefault="00CD000F" w:rsidP="00CD000F">
      <w:pPr>
        <w:ind w:left="709" w:hanging="142"/>
        <w:jc w:val="both"/>
        <w:rPr>
          <w:rFonts w:ascii="Arial" w:hAnsi="Arial" w:cs="Arial"/>
        </w:rPr>
      </w:pPr>
      <w:r w:rsidRPr="00C40E8A">
        <w:rPr>
          <w:rFonts w:ascii="Arial" w:hAnsi="Arial" w:cs="Arial"/>
        </w:rPr>
        <w:t xml:space="preserve">3) wykonawcę, którego jednostką dominującą w rozumieniu art. 3 ust. 1 pkt 37 ustawy z dnia 29 września 1994 r. </w:t>
      </w:r>
      <w:bookmarkStart w:id="2" w:name="_Hlk214539405"/>
      <w:r w:rsidRPr="00C40E8A">
        <w:rPr>
          <w:rFonts w:ascii="Arial" w:hAnsi="Arial" w:cs="Arial"/>
        </w:rPr>
        <w:t xml:space="preserve">o rachunkowości </w:t>
      </w:r>
      <w:bookmarkEnd w:id="2"/>
      <w:r w:rsidRPr="00C40E8A">
        <w:rPr>
          <w:rFonts w:ascii="Arial" w:hAnsi="Arial" w:cs="Arial"/>
        </w:rPr>
        <w:t xml:space="preserve">(Dz. U. z 2023 r., poz. 120 – tekst jednolity z późn. zm.)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w:t>
      </w:r>
      <w:r w:rsidRPr="00233936">
        <w:rPr>
          <w:rFonts w:ascii="Arial" w:hAnsi="Arial" w:cs="Arial"/>
        </w:rPr>
        <w:t>ustawy</w:t>
      </w:r>
      <w:r w:rsidRPr="00C40E8A">
        <w:rPr>
          <w:rFonts w:ascii="Arial" w:hAnsi="Arial" w:cs="Arial"/>
        </w:rPr>
        <w:t>.</w:t>
      </w:r>
    </w:p>
    <w:p w14:paraId="5FA05D26" w14:textId="77777777" w:rsidR="00CD000F" w:rsidRPr="00C40E8A" w:rsidRDefault="00CD000F" w:rsidP="00CD000F">
      <w:pPr>
        <w:ind w:left="426" w:hanging="142"/>
        <w:jc w:val="both"/>
        <w:rPr>
          <w:rFonts w:ascii="Arial" w:hAnsi="Arial" w:cs="Arial"/>
        </w:rPr>
      </w:pPr>
      <w:r w:rsidRPr="00C40E8A">
        <w:rPr>
          <w:rFonts w:ascii="Arial" w:hAnsi="Arial" w:cs="Arial"/>
        </w:rPr>
        <w:t xml:space="preserve">2. W przypadku wykonawcy wykluczonego na podstawie art. 7 ust. </w:t>
      </w:r>
      <w:r w:rsidRPr="00233936">
        <w:rPr>
          <w:rFonts w:ascii="Arial" w:hAnsi="Arial" w:cs="Arial"/>
        </w:rPr>
        <w:t>1 ustawy z dnia 13 kwietnia 2022 r. (Dz. U. z 202</w:t>
      </w:r>
      <w:r>
        <w:rPr>
          <w:rFonts w:ascii="Arial" w:hAnsi="Arial" w:cs="Arial"/>
        </w:rPr>
        <w:t>5</w:t>
      </w:r>
      <w:r w:rsidRPr="00233936">
        <w:rPr>
          <w:rFonts w:ascii="Arial" w:hAnsi="Arial" w:cs="Arial"/>
        </w:rPr>
        <w:t xml:space="preserve"> r., poz. </w:t>
      </w:r>
      <w:r>
        <w:rPr>
          <w:rFonts w:ascii="Arial" w:hAnsi="Arial" w:cs="Arial"/>
        </w:rPr>
        <w:t>514 – tekst jednolity</w:t>
      </w:r>
      <w:r w:rsidRPr="00233936">
        <w:rPr>
          <w:rFonts w:ascii="Arial" w:hAnsi="Arial" w:cs="Arial"/>
        </w:rPr>
        <w:t>),</w:t>
      </w:r>
      <w:r>
        <w:rPr>
          <w:rFonts w:ascii="Arial" w:hAnsi="Arial" w:cs="Arial"/>
        </w:rPr>
        <w:t xml:space="preserve"> </w:t>
      </w:r>
      <w:r w:rsidRPr="00C40E8A">
        <w:rPr>
          <w:rFonts w:ascii="Arial" w:hAnsi="Arial" w:cs="Arial"/>
        </w:rPr>
        <w:t>zamawiający odrzuca ofertę takiego wykonawcy.</w:t>
      </w:r>
    </w:p>
    <w:p w14:paraId="2622649B" w14:textId="77777777" w:rsidR="00CD000F" w:rsidRPr="00C40E8A" w:rsidRDefault="00CD000F" w:rsidP="00CD000F">
      <w:pPr>
        <w:spacing w:line="276" w:lineRule="auto"/>
        <w:ind w:left="426"/>
        <w:rPr>
          <w:rFonts w:ascii="Arial" w:hAnsi="Arial" w:cs="Arial"/>
        </w:rPr>
      </w:pPr>
      <w:r w:rsidRPr="00C40E8A">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C40E8A" w:rsidRDefault="004222E2" w:rsidP="00C40E8A">
      <w:pPr>
        <w:spacing w:line="276" w:lineRule="auto"/>
        <w:ind w:left="284" w:hanging="142"/>
        <w:rPr>
          <w:rFonts w:ascii="Arial" w:hAnsi="Arial" w:cs="Arial"/>
        </w:rPr>
      </w:pPr>
      <w:r w:rsidRPr="00C40E8A">
        <w:rPr>
          <w:rFonts w:ascii="Arial" w:hAnsi="Arial" w:cs="Arial"/>
        </w:rPr>
        <w:t>7</w:t>
      </w:r>
      <w:r w:rsidR="00244DCE" w:rsidRPr="00C40E8A">
        <w:rPr>
          <w:rFonts w:ascii="Arial" w:hAnsi="Arial" w:cs="Arial"/>
        </w:rPr>
        <w:t>. Zamawiający może wykluczyć wykonawcę na każdym etapie postępowania o udzielenie zamówienia.</w:t>
      </w:r>
    </w:p>
    <w:p w14:paraId="75F77C36" w14:textId="77777777" w:rsidR="00230CDF" w:rsidRPr="00C40E8A" w:rsidRDefault="00230CDF" w:rsidP="00C40E8A">
      <w:pPr>
        <w:spacing w:line="276" w:lineRule="auto"/>
        <w:ind w:left="142" w:hanging="142"/>
        <w:rPr>
          <w:rFonts w:ascii="Arial" w:hAnsi="Arial" w:cs="Arial"/>
          <w:b/>
        </w:rPr>
      </w:pPr>
      <w:r w:rsidRPr="00C40E8A">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C40E8A" w:rsidRDefault="00230CDF" w:rsidP="00C40E8A">
      <w:pPr>
        <w:spacing w:line="276" w:lineRule="auto"/>
        <w:ind w:left="142" w:hanging="142"/>
        <w:rPr>
          <w:rFonts w:ascii="Arial" w:hAnsi="Arial" w:cs="Arial"/>
        </w:rPr>
      </w:pPr>
      <w:r w:rsidRPr="00C40E8A">
        <w:rPr>
          <w:rFonts w:ascii="Arial" w:hAnsi="Arial" w:cs="Arial"/>
          <w:b/>
        </w:rPr>
        <w:t>5.1.</w:t>
      </w:r>
      <w:r w:rsidRPr="00C40E8A">
        <w:rPr>
          <w:rFonts w:ascii="Arial" w:hAnsi="Arial" w:cs="Arial"/>
        </w:rPr>
        <w:t xml:space="preserve"> Do oferty wykonawca zobowiązany jest dołączyć oświadczeni</w:t>
      </w:r>
      <w:r w:rsidR="00FE1E2D" w:rsidRPr="00C40E8A">
        <w:rPr>
          <w:rFonts w:ascii="Arial" w:hAnsi="Arial" w:cs="Arial"/>
        </w:rPr>
        <w:t>e o</w:t>
      </w:r>
      <w:r w:rsidRPr="00C40E8A">
        <w:rPr>
          <w:rFonts w:ascii="Arial" w:hAnsi="Arial" w:cs="Arial"/>
        </w:rPr>
        <w:t>:</w:t>
      </w:r>
    </w:p>
    <w:p w14:paraId="6A25232D" w14:textId="1E7C6195" w:rsidR="00230CDF" w:rsidRPr="00C40E8A" w:rsidRDefault="001A160E" w:rsidP="00C40E8A">
      <w:pPr>
        <w:spacing w:line="276" w:lineRule="auto"/>
        <w:ind w:left="142"/>
        <w:rPr>
          <w:rFonts w:ascii="Arial" w:hAnsi="Arial" w:cs="Arial"/>
        </w:rPr>
      </w:pPr>
      <w:r w:rsidRPr="00C40E8A">
        <w:rPr>
          <w:rFonts w:ascii="Arial" w:hAnsi="Arial" w:cs="Arial"/>
        </w:rPr>
        <w:t>1</w:t>
      </w:r>
      <w:r w:rsidR="00230CDF" w:rsidRPr="00C40E8A">
        <w:rPr>
          <w:rFonts w:ascii="Arial" w:hAnsi="Arial" w:cs="Arial"/>
        </w:rPr>
        <w:t>) niepodlega</w:t>
      </w:r>
      <w:r w:rsidR="00FE1E2D" w:rsidRPr="00C40E8A">
        <w:rPr>
          <w:rFonts w:ascii="Arial" w:hAnsi="Arial" w:cs="Arial"/>
        </w:rPr>
        <w:t>niu</w:t>
      </w:r>
      <w:r w:rsidR="00230CDF" w:rsidRPr="00C40E8A">
        <w:rPr>
          <w:rFonts w:ascii="Arial" w:hAnsi="Arial" w:cs="Arial"/>
        </w:rPr>
        <w:t xml:space="preserve"> wykluczeniu,</w:t>
      </w:r>
    </w:p>
    <w:p w14:paraId="2DC3637E" w14:textId="24B857B7" w:rsidR="00230CDF" w:rsidRPr="00C40E8A" w:rsidRDefault="001A160E" w:rsidP="00C40E8A">
      <w:pPr>
        <w:spacing w:line="276" w:lineRule="auto"/>
        <w:ind w:left="142"/>
        <w:rPr>
          <w:rFonts w:ascii="Arial" w:hAnsi="Arial" w:cs="Arial"/>
        </w:rPr>
      </w:pPr>
      <w:r w:rsidRPr="00C40E8A">
        <w:rPr>
          <w:rFonts w:ascii="Arial" w:hAnsi="Arial" w:cs="Arial"/>
        </w:rPr>
        <w:t>2</w:t>
      </w:r>
      <w:r w:rsidR="00230CDF" w:rsidRPr="00C40E8A">
        <w:rPr>
          <w:rFonts w:ascii="Arial" w:hAnsi="Arial" w:cs="Arial"/>
        </w:rPr>
        <w:t>) spełnia</w:t>
      </w:r>
      <w:r w:rsidR="00FE1E2D" w:rsidRPr="00C40E8A">
        <w:rPr>
          <w:rFonts w:ascii="Arial" w:hAnsi="Arial" w:cs="Arial"/>
        </w:rPr>
        <w:t>niu</w:t>
      </w:r>
      <w:r w:rsidR="00230CDF" w:rsidRPr="00C40E8A">
        <w:rPr>
          <w:rFonts w:ascii="Arial" w:hAnsi="Arial" w:cs="Arial"/>
        </w:rPr>
        <w:t xml:space="preserve"> warunk</w:t>
      </w:r>
      <w:r w:rsidR="00FE1E2D" w:rsidRPr="00C40E8A">
        <w:rPr>
          <w:rFonts w:ascii="Arial" w:hAnsi="Arial" w:cs="Arial"/>
        </w:rPr>
        <w:t>ów</w:t>
      </w:r>
      <w:r w:rsidR="00230CDF" w:rsidRPr="00C40E8A">
        <w:rPr>
          <w:rFonts w:ascii="Arial" w:hAnsi="Arial" w:cs="Arial"/>
        </w:rPr>
        <w:t xml:space="preserve"> udziału w postępowaniu</w:t>
      </w:r>
    </w:p>
    <w:p w14:paraId="3BCCB310" w14:textId="28F1FF9B" w:rsidR="00732BC0" w:rsidRPr="00C40E8A" w:rsidRDefault="00732BC0" w:rsidP="00C40E8A">
      <w:pPr>
        <w:spacing w:line="276" w:lineRule="auto"/>
        <w:ind w:left="142"/>
        <w:rPr>
          <w:rFonts w:ascii="Arial" w:hAnsi="Arial" w:cs="Arial"/>
        </w:rPr>
      </w:pPr>
      <w:r w:rsidRPr="00C40E8A">
        <w:rPr>
          <w:rFonts w:ascii="Arial" w:hAnsi="Arial" w:cs="Arial"/>
        </w:rPr>
        <w:t>w zakresie wskazanym przez zamawiającego</w:t>
      </w:r>
      <w:r w:rsidR="00FE1E2D" w:rsidRPr="00C40E8A">
        <w:rPr>
          <w:rFonts w:ascii="Arial" w:hAnsi="Arial" w:cs="Arial"/>
        </w:rPr>
        <w:t xml:space="preserve"> w niniejszej SWZ</w:t>
      </w:r>
      <w:r w:rsidR="002005AC" w:rsidRPr="00C40E8A">
        <w:rPr>
          <w:rFonts w:ascii="Arial" w:hAnsi="Arial" w:cs="Arial"/>
        </w:rPr>
        <w:t>.</w:t>
      </w:r>
    </w:p>
    <w:p w14:paraId="36FE41EF" w14:textId="0CCEE8B3" w:rsidR="00FE1E2D" w:rsidRPr="00C40E8A" w:rsidRDefault="005377CF" w:rsidP="00C40E8A">
      <w:pPr>
        <w:spacing w:line="276" w:lineRule="auto"/>
        <w:ind w:left="142" w:hanging="142"/>
        <w:rPr>
          <w:rFonts w:ascii="Arial" w:hAnsi="Arial" w:cs="Arial"/>
        </w:rPr>
      </w:pPr>
      <w:r w:rsidRPr="00C40E8A">
        <w:rPr>
          <w:rFonts w:ascii="Arial" w:hAnsi="Arial" w:cs="Arial"/>
          <w:b/>
        </w:rPr>
        <w:t>5.2.</w:t>
      </w:r>
      <w:r w:rsidR="007237F6" w:rsidRPr="00C40E8A">
        <w:rPr>
          <w:rFonts w:ascii="Arial" w:hAnsi="Arial" w:cs="Arial"/>
        </w:rPr>
        <w:t xml:space="preserve"> </w:t>
      </w:r>
      <w:r w:rsidR="00FE1E2D" w:rsidRPr="00C40E8A">
        <w:rPr>
          <w:rFonts w:ascii="Arial" w:hAnsi="Arial" w:cs="Arial"/>
        </w:rPr>
        <w:t xml:space="preserve">Oświadczenie, o którym mowa w </w:t>
      </w:r>
      <w:r w:rsidR="00CA1D32" w:rsidRPr="00C40E8A">
        <w:rPr>
          <w:rFonts w:ascii="Arial" w:hAnsi="Arial" w:cs="Arial"/>
        </w:rPr>
        <w:t xml:space="preserve">punkcie </w:t>
      </w:r>
      <w:r w:rsidR="00CA1D32" w:rsidRPr="00C40E8A">
        <w:rPr>
          <w:rFonts w:ascii="Arial" w:hAnsi="Arial" w:cs="Arial"/>
          <w:b/>
        </w:rPr>
        <w:t>5.</w:t>
      </w:r>
      <w:r w:rsidR="00FE1E2D" w:rsidRPr="00C40E8A">
        <w:rPr>
          <w:rFonts w:ascii="Arial" w:hAnsi="Arial" w:cs="Arial"/>
          <w:b/>
        </w:rPr>
        <w:t>1</w:t>
      </w:r>
      <w:r w:rsidR="00CA1D32" w:rsidRPr="00C40E8A">
        <w:rPr>
          <w:rFonts w:ascii="Arial" w:hAnsi="Arial" w:cs="Arial"/>
        </w:rPr>
        <w:t xml:space="preserve"> powyżej</w:t>
      </w:r>
      <w:r w:rsidR="00FE1E2D" w:rsidRPr="00C40E8A">
        <w:rPr>
          <w:rFonts w:ascii="Arial" w:hAnsi="Arial" w:cs="Arial"/>
        </w:rPr>
        <w:t>, stanowi dowód potwierdzający brak podstaw wykluczenia</w:t>
      </w:r>
      <w:r w:rsidR="00CA1D32" w:rsidRPr="00C40E8A">
        <w:rPr>
          <w:rFonts w:ascii="Arial" w:hAnsi="Arial" w:cs="Arial"/>
        </w:rPr>
        <w:t xml:space="preserve"> oraz</w:t>
      </w:r>
      <w:r w:rsidR="00FE1E2D" w:rsidRPr="00C40E8A">
        <w:rPr>
          <w:rFonts w:ascii="Arial" w:hAnsi="Arial" w:cs="Arial"/>
        </w:rPr>
        <w:t xml:space="preserve"> spełnianie warunków udziału w postępowaniu na dzień składania ofert, tymczasowo zastępujący wymagane przez zamawiającego podmiotowe środki dowodowe</w:t>
      </w:r>
      <w:r w:rsidR="006E2834" w:rsidRPr="00C40E8A">
        <w:rPr>
          <w:rFonts w:ascii="Arial" w:hAnsi="Arial" w:cs="Arial"/>
        </w:rPr>
        <w:t>,</w:t>
      </w:r>
      <w:r w:rsidR="00DA151E" w:rsidRPr="00C40E8A">
        <w:rPr>
          <w:rFonts w:ascii="Arial" w:hAnsi="Arial" w:cs="Arial"/>
        </w:rPr>
        <w:t xml:space="preserve"> zgodnie z art. 125 ust. 3 ustawy Prawo zamówień publicznych.</w:t>
      </w:r>
    </w:p>
    <w:p w14:paraId="53342E7D" w14:textId="43415DFC" w:rsidR="005377CF" w:rsidRPr="00F13F52" w:rsidRDefault="00CA1D32" w:rsidP="00C40E8A">
      <w:pPr>
        <w:spacing w:line="276" w:lineRule="auto"/>
        <w:ind w:left="142" w:hanging="142"/>
        <w:rPr>
          <w:rFonts w:ascii="Arial" w:hAnsi="Arial" w:cs="Arial"/>
        </w:rPr>
      </w:pPr>
      <w:r w:rsidRPr="00C40E8A">
        <w:rPr>
          <w:rFonts w:ascii="Arial" w:hAnsi="Arial" w:cs="Arial"/>
          <w:b/>
        </w:rPr>
        <w:t>5.3</w:t>
      </w:r>
      <w:r w:rsidR="0073165A" w:rsidRPr="00C40E8A">
        <w:rPr>
          <w:rFonts w:ascii="Arial" w:hAnsi="Arial" w:cs="Arial"/>
          <w:b/>
        </w:rPr>
        <w:t>.</w:t>
      </w:r>
      <w:r w:rsidRPr="00C40E8A">
        <w:rPr>
          <w:rFonts w:ascii="Arial" w:hAnsi="Arial" w:cs="Arial"/>
          <w:b/>
        </w:rPr>
        <w:t xml:space="preserve"> </w:t>
      </w:r>
      <w:r w:rsidR="006D152C" w:rsidRPr="00C40E8A">
        <w:rPr>
          <w:rFonts w:ascii="Arial" w:hAnsi="Arial" w:cs="Arial"/>
        </w:rPr>
        <w:t>O</w:t>
      </w:r>
      <w:r w:rsidR="005377CF" w:rsidRPr="00C40E8A">
        <w:rPr>
          <w:rFonts w:ascii="Arial" w:hAnsi="Arial" w:cs="Arial"/>
        </w:rPr>
        <w:t>świadczeni</w:t>
      </w:r>
      <w:r w:rsidRPr="00C40E8A">
        <w:rPr>
          <w:rFonts w:ascii="Arial" w:hAnsi="Arial" w:cs="Arial"/>
        </w:rPr>
        <w:t>e</w:t>
      </w:r>
      <w:r w:rsidR="005377CF" w:rsidRPr="00C40E8A">
        <w:rPr>
          <w:rFonts w:ascii="Arial" w:hAnsi="Arial" w:cs="Arial"/>
        </w:rPr>
        <w:t>, o który</w:t>
      </w:r>
      <w:r w:rsidRPr="00C40E8A">
        <w:rPr>
          <w:rFonts w:ascii="Arial" w:hAnsi="Arial" w:cs="Arial"/>
        </w:rPr>
        <w:t>m</w:t>
      </w:r>
      <w:r w:rsidR="005377CF" w:rsidRPr="00C40E8A">
        <w:rPr>
          <w:rFonts w:ascii="Arial" w:hAnsi="Arial" w:cs="Arial"/>
        </w:rPr>
        <w:t xml:space="preserve"> mowa powyżej</w:t>
      </w:r>
      <w:r w:rsidR="00D3596F" w:rsidRPr="00C40E8A">
        <w:rPr>
          <w:rFonts w:ascii="Arial" w:hAnsi="Arial" w:cs="Arial"/>
        </w:rPr>
        <w:t xml:space="preserve"> </w:t>
      </w:r>
      <w:r w:rsidR="004E3559" w:rsidRPr="00C40E8A">
        <w:rPr>
          <w:rFonts w:ascii="Arial" w:hAnsi="Arial" w:cs="Arial"/>
        </w:rPr>
        <w:t>wykonawca zobowiązany jest przesłać zamawiającemu</w:t>
      </w:r>
      <w:r w:rsidR="007237F6" w:rsidRPr="00C40E8A">
        <w:rPr>
          <w:rFonts w:ascii="Arial" w:hAnsi="Arial" w:cs="Arial"/>
        </w:rPr>
        <w:t xml:space="preserve">, pod rygorem nieważności w formie elektronicznej </w:t>
      </w:r>
      <w:r w:rsidRPr="00C40E8A">
        <w:rPr>
          <w:rFonts w:ascii="Arial" w:hAnsi="Arial" w:cs="Arial"/>
          <w:b/>
        </w:rPr>
        <w:t>opatrzonej kwalifikowanym podpisem elektronicznym</w:t>
      </w:r>
      <w:r w:rsidRPr="00C40E8A">
        <w:rPr>
          <w:rFonts w:ascii="Arial" w:hAnsi="Arial" w:cs="Arial"/>
        </w:rPr>
        <w:t xml:space="preserve"> </w:t>
      </w:r>
      <w:r w:rsidR="007237F6" w:rsidRPr="00C40E8A">
        <w:rPr>
          <w:rFonts w:ascii="Arial" w:hAnsi="Arial" w:cs="Arial"/>
        </w:rPr>
        <w:t>lub</w:t>
      </w:r>
      <w:r w:rsidR="004E3559" w:rsidRPr="00C40E8A">
        <w:rPr>
          <w:rFonts w:ascii="Arial" w:hAnsi="Arial" w:cs="Arial"/>
        </w:rPr>
        <w:t xml:space="preserve"> </w:t>
      </w:r>
      <w:r w:rsidR="004E3559" w:rsidRPr="00C40E8A">
        <w:rPr>
          <w:rFonts w:ascii="Arial" w:hAnsi="Arial" w:cs="Arial"/>
          <w:b/>
        </w:rPr>
        <w:t>w postaci elektronicz</w:t>
      </w:r>
      <w:r w:rsidRPr="00C40E8A">
        <w:rPr>
          <w:rFonts w:ascii="Arial" w:hAnsi="Arial" w:cs="Arial"/>
          <w:b/>
        </w:rPr>
        <w:t>nej opatrzonej</w:t>
      </w:r>
      <w:r w:rsidR="004E3559" w:rsidRPr="00C40E8A">
        <w:rPr>
          <w:rFonts w:ascii="Arial" w:hAnsi="Arial" w:cs="Arial"/>
          <w:b/>
        </w:rPr>
        <w:t xml:space="preserve"> </w:t>
      </w:r>
      <w:r w:rsidR="00D3596F" w:rsidRPr="00C40E8A">
        <w:rPr>
          <w:rFonts w:ascii="Arial" w:hAnsi="Arial" w:cs="Arial"/>
          <w:b/>
        </w:rPr>
        <w:t>podpisem zaufanym lub podpisem osobistym,</w:t>
      </w:r>
      <w:r w:rsidR="00D3596F" w:rsidRPr="00C40E8A">
        <w:rPr>
          <w:rFonts w:ascii="Arial" w:hAnsi="Arial" w:cs="Arial"/>
        </w:rPr>
        <w:t xml:space="preserve"> </w:t>
      </w:r>
      <w:r w:rsidR="004E3559" w:rsidRPr="00C40E8A">
        <w:rPr>
          <w:rFonts w:ascii="Arial" w:hAnsi="Arial" w:cs="Arial"/>
        </w:rPr>
        <w:t xml:space="preserve">zgodnie z zasadami określonymi w punkcie </w:t>
      </w:r>
      <w:r w:rsidR="004E3559" w:rsidRPr="00C40E8A">
        <w:rPr>
          <w:rFonts w:ascii="Arial" w:hAnsi="Arial" w:cs="Arial"/>
          <w:b/>
        </w:rPr>
        <w:t>7</w:t>
      </w:r>
      <w:r w:rsidR="004E3559" w:rsidRPr="00C40E8A">
        <w:rPr>
          <w:rFonts w:ascii="Arial" w:hAnsi="Arial" w:cs="Arial"/>
        </w:rPr>
        <w:t xml:space="preserve"> SWZ </w:t>
      </w:r>
      <w:r w:rsidR="005377CF" w:rsidRPr="00C40E8A">
        <w:rPr>
          <w:rFonts w:ascii="Arial" w:hAnsi="Arial" w:cs="Arial"/>
        </w:rPr>
        <w:t xml:space="preserve">wraz z ofertą na </w:t>
      </w:r>
      <w:r w:rsidR="005377CF" w:rsidRPr="00C40E8A">
        <w:rPr>
          <w:rFonts w:ascii="Arial" w:hAnsi="Arial" w:cs="Arial"/>
          <w:b/>
        </w:rPr>
        <w:t>załącznik</w:t>
      </w:r>
      <w:r w:rsidRPr="00C40E8A">
        <w:rPr>
          <w:rFonts w:ascii="Arial" w:hAnsi="Arial" w:cs="Arial"/>
          <w:b/>
        </w:rPr>
        <w:t>u</w:t>
      </w:r>
      <w:r w:rsidR="005377CF" w:rsidRPr="00C40E8A">
        <w:rPr>
          <w:rFonts w:ascii="Arial" w:hAnsi="Arial" w:cs="Arial"/>
          <w:b/>
        </w:rPr>
        <w:t xml:space="preserve"> nr 3</w:t>
      </w:r>
      <w:r w:rsidR="00044A28" w:rsidRPr="00C40E8A">
        <w:rPr>
          <w:rFonts w:ascii="Arial" w:hAnsi="Arial" w:cs="Arial"/>
        </w:rPr>
        <w:t xml:space="preserve"> </w:t>
      </w:r>
      <w:r w:rsidR="00144436" w:rsidRPr="00C40E8A">
        <w:rPr>
          <w:rFonts w:ascii="Arial" w:hAnsi="Arial" w:cs="Arial"/>
        </w:rPr>
        <w:t xml:space="preserve">do SWZ </w:t>
      </w:r>
      <w:r w:rsidR="00044A28" w:rsidRPr="00C40E8A">
        <w:rPr>
          <w:rFonts w:ascii="Arial" w:hAnsi="Arial" w:cs="Arial"/>
        </w:rPr>
        <w:t xml:space="preserve">oraz na </w:t>
      </w:r>
      <w:r w:rsidR="00044A28" w:rsidRPr="00F13F52">
        <w:rPr>
          <w:rFonts w:ascii="Arial" w:hAnsi="Arial" w:cs="Arial"/>
          <w:b/>
        </w:rPr>
        <w:t>załączniku nr 3a</w:t>
      </w:r>
      <w:r w:rsidR="005377CF" w:rsidRPr="00F13F52">
        <w:rPr>
          <w:rFonts w:ascii="Arial" w:hAnsi="Arial" w:cs="Arial"/>
        </w:rPr>
        <w:t xml:space="preserve"> </w:t>
      </w:r>
      <w:r w:rsidR="00144436" w:rsidRPr="00F13F52">
        <w:rPr>
          <w:rFonts w:ascii="Arial" w:hAnsi="Arial" w:cs="Arial"/>
        </w:rPr>
        <w:t xml:space="preserve">do SWZ </w:t>
      </w:r>
      <w:r w:rsidR="00044A28" w:rsidRPr="00F13F52">
        <w:rPr>
          <w:rFonts w:ascii="Arial" w:hAnsi="Arial" w:cs="Arial"/>
        </w:rPr>
        <w:t>(w</w:t>
      </w:r>
      <w:r w:rsidR="00B24CC9" w:rsidRPr="00F13F52">
        <w:rPr>
          <w:rFonts w:ascii="Arial" w:hAnsi="Arial" w:cs="Arial"/>
        </w:rPr>
        <w:t xml:space="preserve"> </w:t>
      </w:r>
      <w:r w:rsidR="00044A28" w:rsidRPr="00F13F52">
        <w:rPr>
          <w:rFonts w:ascii="Arial" w:hAnsi="Arial" w:cs="Arial"/>
        </w:rPr>
        <w:t>przypadku</w:t>
      </w:r>
      <w:r w:rsidR="00B24CC9" w:rsidRPr="00F13F52">
        <w:rPr>
          <w:rFonts w:ascii="Arial" w:hAnsi="Arial" w:cs="Arial"/>
        </w:rPr>
        <w:t>,</w:t>
      </w:r>
      <w:r w:rsidR="00044A28" w:rsidRPr="00F13F52">
        <w:rPr>
          <w:rFonts w:ascii="Arial" w:hAnsi="Arial" w:cs="Arial"/>
        </w:rPr>
        <w:t xml:space="preserve"> gdy wykonawca polega na potencjale podmiotu udostępniającego zasoby)</w:t>
      </w:r>
      <w:r w:rsidR="005377CF" w:rsidRPr="00F13F52">
        <w:rPr>
          <w:rFonts w:ascii="Arial" w:hAnsi="Arial" w:cs="Arial"/>
        </w:rPr>
        <w:t>.</w:t>
      </w:r>
    </w:p>
    <w:p w14:paraId="617AB05F" w14:textId="1D8F1376" w:rsidR="0073165A" w:rsidRPr="00F13F52" w:rsidRDefault="0073165A" w:rsidP="00C40E8A">
      <w:pPr>
        <w:spacing w:line="276" w:lineRule="auto"/>
        <w:ind w:left="142" w:hanging="142"/>
        <w:rPr>
          <w:rFonts w:ascii="Arial" w:hAnsi="Arial" w:cs="Arial"/>
        </w:rPr>
      </w:pPr>
      <w:r w:rsidRPr="00F13F52">
        <w:rPr>
          <w:rFonts w:ascii="Arial" w:hAnsi="Arial" w:cs="Arial"/>
          <w:b/>
        </w:rPr>
        <w:t>5.4.</w:t>
      </w:r>
      <w:r w:rsidRPr="00F13F52">
        <w:rPr>
          <w:rFonts w:ascii="Arial" w:hAnsi="Arial" w:cs="Arial"/>
        </w:rPr>
        <w:t xml:space="preserve"> </w:t>
      </w:r>
      <w:bookmarkStart w:id="3" w:name="_Hlk215216780"/>
      <w:r w:rsidRPr="00F13F52">
        <w:rPr>
          <w:rFonts w:ascii="Arial" w:hAnsi="Arial" w:cs="Arial"/>
        </w:rPr>
        <w:t>W celu potwierdzenia spełniania warunków dotyczących zdolności technicznej lub zawodowej zamawiający, zgodnie z art. 274 ust. 1 ustawy Prawo zamówień publicznych przed wyborem</w:t>
      </w:r>
      <w:r w:rsidR="001A160E" w:rsidRPr="00F13F52">
        <w:rPr>
          <w:rFonts w:ascii="Arial" w:hAnsi="Arial" w:cs="Arial"/>
        </w:rPr>
        <w:t xml:space="preserve"> najkorzystniejszej</w:t>
      </w:r>
      <w:r w:rsidRPr="00F13F52">
        <w:rPr>
          <w:rFonts w:ascii="Arial" w:hAnsi="Arial" w:cs="Arial"/>
        </w:rPr>
        <w:t xml:space="preserve"> oferty, wezwie wykonawcę, którego </w:t>
      </w:r>
      <w:r w:rsidRPr="00F13F52">
        <w:rPr>
          <w:rFonts w:ascii="Arial" w:hAnsi="Arial" w:cs="Arial"/>
        </w:rPr>
        <w:lastRenderedPageBreak/>
        <w:t xml:space="preserve">oferta została najwyżej oceniona, do złożenia w wyznaczonym, nie krótszym niż </w:t>
      </w:r>
      <w:r w:rsidRPr="00F13F52">
        <w:rPr>
          <w:rFonts w:ascii="Arial" w:hAnsi="Arial" w:cs="Arial"/>
          <w:b/>
        </w:rPr>
        <w:t>5 dni</w:t>
      </w:r>
      <w:r w:rsidRPr="00F13F52">
        <w:rPr>
          <w:rFonts w:ascii="Arial" w:hAnsi="Arial" w:cs="Arial"/>
        </w:rPr>
        <w:t>, terminie, aktualnych na dzień złożenia podmiotowych środków dowodowych:</w:t>
      </w:r>
    </w:p>
    <w:p w14:paraId="3ACD053A" w14:textId="7F484B98" w:rsidR="0073165A" w:rsidRPr="00F13F52" w:rsidRDefault="00995FD6" w:rsidP="00C40E8A">
      <w:pPr>
        <w:spacing w:line="276" w:lineRule="auto"/>
        <w:ind w:left="284" w:hanging="142"/>
        <w:rPr>
          <w:rFonts w:ascii="Arial" w:hAnsi="Arial" w:cs="Arial"/>
        </w:rPr>
      </w:pPr>
      <w:bookmarkStart w:id="4" w:name="_Hlk494110080"/>
      <w:r w:rsidRPr="00F13F52">
        <w:rPr>
          <w:rFonts w:ascii="Arial" w:hAnsi="Arial" w:cs="Arial"/>
        </w:rPr>
        <w:t>1</w:t>
      </w:r>
      <w:r w:rsidR="0073165A" w:rsidRPr="00F13F52">
        <w:rPr>
          <w:rFonts w:ascii="Arial" w:hAnsi="Arial" w:cs="Arial"/>
        </w:rPr>
        <w:t xml:space="preserve">) </w:t>
      </w:r>
      <w:r w:rsidR="0073165A" w:rsidRPr="00F13F52">
        <w:rPr>
          <w:rFonts w:ascii="Arial" w:hAnsi="Arial" w:cs="Arial"/>
          <w:b/>
        </w:rPr>
        <w:t>wykazu usług</w:t>
      </w:r>
      <w:r w:rsidR="0073165A" w:rsidRPr="00F13F52">
        <w:rPr>
          <w:rFonts w:ascii="Arial" w:hAnsi="Arial" w:cs="Arial"/>
        </w:rPr>
        <w:t xml:space="preserve"> wykonanych, a w przypadku świadczeń powtarzających się lub ciągłych również wykonywanych, w okresie ostatnich 3 lat, a jeżeli okres prowadzenia działalności jest krótszy – w tym okresie, wraz z podaniem ich przedmiotu, dat wykonania i podmiotów, na rzecz których dostawy lub usługi zostały wykonane lub są wykonywane i zawierać szczegółowe informacje i dane niezbędne do oceny warunków udziału w postępowaniu, o których mowa w punktach </w:t>
      </w:r>
      <w:r w:rsidR="0073165A" w:rsidRPr="00F13F52">
        <w:rPr>
          <w:rFonts w:ascii="Arial" w:hAnsi="Arial" w:cs="Arial"/>
          <w:b/>
        </w:rPr>
        <w:t>4.4.1</w:t>
      </w:r>
      <w:r w:rsidR="0073165A" w:rsidRPr="00F13F52">
        <w:rPr>
          <w:rFonts w:ascii="Arial" w:hAnsi="Arial" w:cs="Arial"/>
        </w:rPr>
        <w:t xml:space="preserve"> </w:t>
      </w:r>
      <w:r w:rsidR="000D2882">
        <w:rPr>
          <w:rFonts w:ascii="Arial" w:hAnsi="Arial" w:cs="Arial"/>
        </w:rPr>
        <w:t>podpunkt 1 na zadanie nr 1, podpunkt 2 na zadanie nr 2,</w:t>
      </w:r>
      <w:r w:rsidR="000D2882" w:rsidRPr="000D2882">
        <w:rPr>
          <w:rFonts w:ascii="Arial" w:hAnsi="Arial" w:cs="Arial"/>
        </w:rPr>
        <w:t xml:space="preserve"> </w:t>
      </w:r>
      <w:r w:rsidR="000D2882">
        <w:rPr>
          <w:rFonts w:ascii="Arial" w:hAnsi="Arial" w:cs="Arial"/>
        </w:rPr>
        <w:t>podpunkt 3 na zadanie nr 3 i/lub</w:t>
      </w:r>
      <w:r w:rsidR="000D2882" w:rsidRPr="000D2882">
        <w:rPr>
          <w:rFonts w:ascii="Arial" w:hAnsi="Arial" w:cs="Arial"/>
        </w:rPr>
        <w:t xml:space="preserve"> </w:t>
      </w:r>
      <w:r w:rsidR="000D2882">
        <w:rPr>
          <w:rFonts w:ascii="Arial" w:hAnsi="Arial" w:cs="Arial"/>
        </w:rPr>
        <w:t xml:space="preserve">podpunkt 4 na zadanie nr 4 </w:t>
      </w:r>
      <w:r w:rsidR="00BB0795" w:rsidRPr="00F13F52">
        <w:rPr>
          <w:rFonts w:ascii="Arial" w:hAnsi="Arial" w:cs="Arial"/>
        </w:rPr>
        <w:t>SWZ (tj.</w:t>
      </w:r>
      <w:r w:rsidR="0073165A" w:rsidRPr="00F13F52">
        <w:rPr>
          <w:rFonts w:ascii="Arial" w:hAnsi="Arial" w:cs="Arial"/>
        </w:rPr>
        <w:t xml:space="preserve"> powierzchnia sprzątania, okres wykonywania usługi), oraz załączeniem </w:t>
      </w:r>
      <w:r w:rsidR="0073165A" w:rsidRPr="00F13F52">
        <w:rPr>
          <w:rFonts w:ascii="Arial" w:hAnsi="Arial" w:cs="Arial"/>
          <w:b/>
        </w:rPr>
        <w:t>dowodów</w:t>
      </w:r>
      <w:r w:rsidR="0073165A" w:rsidRPr="00F13F52">
        <w:rPr>
          <w:rFonts w:ascii="Arial" w:hAnsi="Arial" w:cs="Arial"/>
        </w:rPr>
        <w:t xml:space="preserve">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na </w:t>
      </w:r>
      <w:r w:rsidR="0073165A" w:rsidRPr="00F13F52">
        <w:rPr>
          <w:rFonts w:ascii="Arial" w:hAnsi="Arial" w:cs="Arial"/>
          <w:b/>
        </w:rPr>
        <w:t>załączniku nr 6</w:t>
      </w:r>
      <w:r w:rsidR="0073165A" w:rsidRPr="00F13F52">
        <w:rPr>
          <w:rFonts w:ascii="Arial" w:hAnsi="Arial" w:cs="Arial"/>
        </w:rPr>
        <w:t xml:space="preserve"> do SWZ.</w:t>
      </w:r>
    </w:p>
    <w:p w14:paraId="388E6BBA" w14:textId="7A9E7097" w:rsidR="0073165A" w:rsidRPr="00F13F52" w:rsidRDefault="0073165A" w:rsidP="00C40E8A">
      <w:pPr>
        <w:spacing w:line="276" w:lineRule="auto"/>
        <w:ind w:left="142" w:hanging="142"/>
        <w:rPr>
          <w:rFonts w:ascii="Arial" w:hAnsi="Arial" w:cs="Arial"/>
        </w:rPr>
      </w:pPr>
      <w:r w:rsidRPr="00F13F52">
        <w:rPr>
          <w:rFonts w:ascii="Arial" w:hAnsi="Arial" w:cs="Arial"/>
          <w:b/>
        </w:rPr>
        <w:t>5.4.1.</w:t>
      </w:r>
      <w:r w:rsidRPr="00F13F52">
        <w:rPr>
          <w:rFonts w:ascii="Arial" w:hAnsi="Arial" w:cs="Arial"/>
        </w:rPr>
        <w:t xml:space="preserve"> Jeżeli wykonawca powołuje się na doświadczenie w realizacji usług wspólnie z innymi wykonawcami wykaz</w:t>
      </w:r>
      <w:r w:rsidR="00474E92" w:rsidRPr="00F13F52">
        <w:rPr>
          <w:rFonts w:ascii="Arial" w:hAnsi="Arial" w:cs="Arial"/>
        </w:rPr>
        <w:t>,</w:t>
      </w:r>
      <w:r w:rsidRPr="00F13F52">
        <w:rPr>
          <w:rFonts w:ascii="Arial" w:hAnsi="Arial" w:cs="Arial"/>
        </w:rPr>
        <w:t xml:space="preserve"> o którym mowa w punkcie </w:t>
      </w:r>
      <w:r w:rsidRPr="00F13F52">
        <w:rPr>
          <w:rFonts w:ascii="Arial" w:hAnsi="Arial" w:cs="Arial"/>
          <w:b/>
        </w:rPr>
        <w:t xml:space="preserve">5.4 podpunkt </w:t>
      </w:r>
      <w:r w:rsidR="000D2882">
        <w:rPr>
          <w:rFonts w:ascii="Arial" w:hAnsi="Arial" w:cs="Arial"/>
          <w:b/>
        </w:rPr>
        <w:t>1</w:t>
      </w:r>
      <w:r w:rsidR="00CD000F">
        <w:rPr>
          <w:rFonts w:ascii="Arial" w:hAnsi="Arial" w:cs="Arial"/>
          <w:b/>
        </w:rPr>
        <w:t>)</w:t>
      </w:r>
      <w:r w:rsidRPr="00F13F52">
        <w:rPr>
          <w:rFonts w:ascii="Arial" w:hAnsi="Arial" w:cs="Arial"/>
        </w:rPr>
        <w:t xml:space="preserve"> SWZ dotyczy usług, w</w:t>
      </w:r>
      <w:r w:rsidR="00474E92" w:rsidRPr="00F13F52">
        <w:rPr>
          <w:rFonts w:ascii="Arial" w:hAnsi="Arial" w:cs="Arial"/>
        </w:rPr>
        <w:t xml:space="preserve"> </w:t>
      </w:r>
      <w:r w:rsidRPr="00F13F52">
        <w:rPr>
          <w:rFonts w:ascii="Arial" w:hAnsi="Arial" w:cs="Arial"/>
        </w:rPr>
        <w:t>których wykonaniu wykonawca ten bezpośrednio uczestniczył, a w przypadku świadczeń powtarzających się lub ciągłych, w których wykonywaniu bezpośrednio uczestniczył lub uczestniczy.</w:t>
      </w:r>
      <w:bookmarkEnd w:id="3"/>
    </w:p>
    <w:bookmarkEnd w:id="4"/>
    <w:p w14:paraId="1DFD8A82" w14:textId="2BE10ADF" w:rsidR="0030564D" w:rsidRPr="00F13F52" w:rsidRDefault="005377CF" w:rsidP="00C40E8A">
      <w:pPr>
        <w:spacing w:line="276" w:lineRule="auto"/>
        <w:ind w:left="142" w:hanging="142"/>
        <w:rPr>
          <w:rFonts w:ascii="Arial" w:hAnsi="Arial" w:cs="Arial"/>
        </w:rPr>
      </w:pPr>
      <w:r w:rsidRPr="00F13F52">
        <w:rPr>
          <w:rFonts w:ascii="Arial" w:hAnsi="Arial" w:cs="Arial"/>
          <w:b/>
        </w:rPr>
        <w:t>5.</w:t>
      </w:r>
      <w:bookmarkStart w:id="5" w:name="_Hlk497472663"/>
      <w:r w:rsidR="0073165A" w:rsidRPr="00F13F52">
        <w:rPr>
          <w:rFonts w:ascii="Arial" w:hAnsi="Arial" w:cs="Arial"/>
          <w:b/>
        </w:rPr>
        <w:t>5.</w:t>
      </w:r>
      <w:r w:rsidRPr="00F13F52">
        <w:rPr>
          <w:rFonts w:ascii="Arial" w:hAnsi="Arial" w:cs="Arial"/>
        </w:rPr>
        <w:t xml:space="preserve"> </w:t>
      </w:r>
      <w:bookmarkStart w:id="6" w:name="_Hlk215216350"/>
      <w:bookmarkEnd w:id="5"/>
      <w:r w:rsidR="0030564D" w:rsidRPr="00F13F52">
        <w:rPr>
          <w:rFonts w:ascii="Arial" w:hAnsi="Arial" w:cs="Arial"/>
        </w:rPr>
        <w:t>W celu potwierdzenia braku podstaw wy</w:t>
      </w:r>
      <w:r w:rsidR="00014495" w:rsidRPr="00F13F52">
        <w:rPr>
          <w:rFonts w:ascii="Arial" w:hAnsi="Arial" w:cs="Arial"/>
        </w:rPr>
        <w:t>kluczenia wykonawcy z udziału w</w:t>
      </w:r>
      <w:r w:rsidR="00C20259" w:rsidRPr="00F13F52">
        <w:rPr>
          <w:rFonts w:ascii="Arial" w:hAnsi="Arial" w:cs="Arial"/>
        </w:rPr>
        <w:t xml:space="preserve"> </w:t>
      </w:r>
      <w:r w:rsidR="0030564D" w:rsidRPr="00F13F52">
        <w:rPr>
          <w:rFonts w:ascii="Arial" w:hAnsi="Arial" w:cs="Arial"/>
        </w:rPr>
        <w:t>postępowaniu zamawiający</w:t>
      </w:r>
      <w:r w:rsidR="00C13364" w:rsidRPr="00F13F52">
        <w:rPr>
          <w:rFonts w:ascii="Arial" w:hAnsi="Arial" w:cs="Arial"/>
        </w:rPr>
        <w:t>,</w:t>
      </w:r>
      <w:r w:rsidR="0030564D" w:rsidRPr="00F13F52">
        <w:rPr>
          <w:rFonts w:ascii="Arial" w:hAnsi="Arial" w:cs="Arial"/>
        </w:rPr>
        <w:t xml:space="preserve"> zgodnie z art. 2</w:t>
      </w:r>
      <w:r w:rsidR="004F4D82" w:rsidRPr="00F13F52">
        <w:rPr>
          <w:rFonts w:ascii="Arial" w:hAnsi="Arial" w:cs="Arial"/>
        </w:rPr>
        <w:t>74</w:t>
      </w:r>
      <w:r w:rsidR="0030564D" w:rsidRPr="00F13F52">
        <w:rPr>
          <w:rFonts w:ascii="Arial" w:hAnsi="Arial" w:cs="Arial"/>
        </w:rPr>
        <w:t xml:space="preserve"> ust. </w:t>
      </w:r>
      <w:r w:rsidR="004F4D82" w:rsidRPr="00F13F52">
        <w:rPr>
          <w:rFonts w:ascii="Arial" w:hAnsi="Arial" w:cs="Arial"/>
        </w:rPr>
        <w:t>1</w:t>
      </w:r>
      <w:r w:rsidR="0030564D" w:rsidRPr="00F13F52">
        <w:rPr>
          <w:rFonts w:ascii="Arial" w:hAnsi="Arial" w:cs="Arial"/>
        </w:rPr>
        <w:t xml:space="preserve"> ustawy Prawo zamówień publicznych przed </w:t>
      </w:r>
      <w:r w:rsidR="006F0832" w:rsidRPr="00F13F52">
        <w:rPr>
          <w:rFonts w:ascii="Arial" w:hAnsi="Arial" w:cs="Arial"/>
        </w:rPr>
        <w:t>wyborem najkorzystniejszej</w:t>
      </w:r>
      <w:r w:rsidR="000C503E" w:rsidRPr="00F13F52">
        <w:rPr>
          <w:rFonts w:ascii="Arial" w:hAnsi="Arial" w:cs="Arial"/>
        </w:rPr>
        <w:t xml:space="preserve"> oferty</w:t>
      </w:r>
      <w:r w:rsidR="00C13364" w:rsidRPr="00F13F52">
        <w:rPr>
          <w:rFonts w:ascii="Arial" w:hAnsi="Arial" w:cs="Arial"/>
        </w:rPr>
        <w:t>,</w:t>
      </w:r>
      <w:r w:rsidR="0030564D" w:rsidRPr="00F13F52">
        <w:rPr>
          <w:rFonts w:ascii="Arial" w:hAnsi="Arial" w:cs="Arial"/>
        </w:rPr>
        <w:t xml:space="preserve"> wezwie wykonawcę, którego oferta została najwyżej oceniona, do złożenia w wyznaczonym, nie krótszym niż </w:t>
      </w:r>
      <w:r w:rsidR="0030564D" w:rsidRPr="00F13F52">
        <w:rPr>
          <w:rFonts w:ascii="Arial" w:hAnsi="Arial" w:cs="Arial"/>
          <w:b/>
        </w:rPr>
        <w:t>5 dni</w:t>
      </w:r>
      <w:r w:rsidR="0030564D" w:rsidRPr="00F13F52">
        <w:rPr>
          <w:rFonts w:ascii="Arial" w:hAnsi="Arial" w:cs="Arial"/>
        </w:rPr>
        <w:t xml:space="preserve"> terminie, aktualnych na dzień złożenia </w:t>
      </w:r>
      <w:r w:rsidR="004F4D82" w:rsidRPr="00F13F52">
        <w:rPr>
          <w:rFonts w:ascii="Arial" w:hAnsi="Arial" w:cs="Arial"/>
        </w:rPr>
        <w:t>podmiotowych środków dowodowych</w:t>
      </w:r>
      <w:r w:rsidR="0030564D" w:rsidRPr="00F13F52">
        <w:rPr>
          <w:rFonts w:ascii="Arial" w:hAnsi="Arial" w:cs="Arial"/>
        </w:rPr>
        <w:t>:</w:t>
      </w:r>
    </w:p>
    <w:p w14:paraId="1DCEEBAD" w14:textId="7A635B55" w:rsidR="00850511" w:rsidRPr="00F13F52" w:rsidRDefault="002639AE" w:rsidP="00C40E8A">
      <w:pPr>
        <w:spacing w:line="276" w:lineRule="auto"/>
        <w:ind w:left="284" w:hanging="142"/>
        <w:rPr>
          <w:rFonts w:ascii="Arial" w:hAnsi="Arial" w:cs="Arial"/>
        </w:rPr>
      </w:pPr>
      <w:bookmarkStart w:id="7" w:name="_Hlk494109596"/>
      <w:r w:rsidRPr="00F13F52">
        <w:rPr>
          <w:rFonts w:ascii="Arial" w:hAnsi="Arial" w:cs="Arial"/>
        </w:rPr>
        <w:t>1</w:t>
      </w:r>
      <w:r w:rsidR="00850511" w:rsidRPr="00F13F52">
        <w:rPr>
          <w:rFonts w:ascii="Arial" w:hAnsi="Arial" w:cs="Arial"/>
        </w:rPr>
        <w:t xml:space="preserve">) </w:t>
      </w:r>
      <w:r w:rsidR="009B14A4" w:rsidRPr="00F13F52">
        <w:rPr>
          <w:rFonts w:ascii="Arial" w:hAnsi="Arial" w:cs="Arial"/>
        </w:rPr>
        <w:t>odpisu lub informacji z Krajowego Rejestru Sądowego lub z Centralnej Ewidencji i</w:t>
      </w:r>
      <w:r w:rsidR="00B24CC9" w:rsidRPr="00F13F52">
        <w:rPr>
          <w:rFonts w:ascii="Arial" w:hAnsi="Arial" w:cs="Arial"/>
        </w:rPr>
        <w:t xml:space="preserve"> </w:t>
      </w:r>
      <w:r w:rsidR="009B14A4" w:rsidRPr="00F13F52">
        <w:rPr>
          <w:rFonts w:ascii="Arial" w:hAnsi="Arial" w:cs="Arial"/>
        </w:rPr>
        <w:t>Informacji o Działalności Gospodarczej, w zakresie art. 109 ust. 1 pkt 4 ustawy</w:t>
      </w:r>
      <w:r w:rsidR="00825AC6" w:rsidRPr="00F13F52">
        <w:rPr>
          <w:rFonts w:ascii="Arial" w:hAnsi="Arial" w:cs="Arial"/>
        </w:rPr>
        <w:t xml:space="preserve"> P</w:t>
      </w:r>
      <w:r w:rsidRPr="00F13F52">
        <w:rPr>
          <w:rFonts w:ascii="Arial" w:hAnsi="Arial" w:cs="Arial"/>
        </w:rPr>
        <w:t>rawo zamówień publicznych</w:t>
      </w:r>
      <w:r w:rsidR="009B14A4" w:rsidRPr="00F13F52">
        <w:rPr>
          <w:rFonts w:ascii="Arial" w:hAnsi="Arial" w:cs="Arial"/>
        </w:rPr>
        <w:t>, sporządzonych nie wcześniej niż 3 miesiące przed jej złożeniem, jeżeli odrębne przepisy wymagają wpisu do rejestru lub ewidencji</w:t>
      </w:r>
      <w:r w:rsidRPr="00F13F52">
        <w:rPr>
          <w:rFonts w:ascii="Arial" w:hAnsi="Arial" w:cs="Arial"/>
        </w:rPr>
        <w:t>,</w:t>
      </w:r>
    </w:p>
    <w:p w14:paraId="2633FEE0" w14:textId="7CE0A0C1" w:rsidR="002B0EF7" w:rsidRPr="00F13F52" w:rsidRDefault="002639AE" w:rsidP="00C40E8A">
      <w:pPr>
        <w:spacing w:line="276" w:lineRule="auto"/>
        <w:ind w:left="284" w:hanging="142"/>
        <w:rPr>
          <w:rFonts w:ascii="Arial" w:hAnsi="Arial" w:cs="Arial"/>
        </w:rPr>
      </w:pPr>
      <w:r w:rsidRPr="00F13F52">
        <w:rPr>
          <w:rFonts w:ascii="Arial" w:hAnsi="Arial" w:cs="Arial"/>
        </w:rPr>
        <w:t>2</w:t>
      </w:r>
      <w:r w:rsidR="002B0EF7" w:rsidRPr="00F13F52">
        <w:rPr>
          <w:rFonts w:ascii="Arial" w:hAnsi="Arial" w:cs="Arial"/>
        </w:rPr>
        <w:t>) oświadczenia wykonawcy o aktualności informacji zawartych w oświadczeniu, o którym mowa w art. 125 ust. 1 ustawy</w:t>
      </w:r>
      <w:r w:rsidR="00825AC6" w:rsidRPr="00F13F52">
        <w:rPr>
          <w:rFonts w:ascii="Arial" w:hAnsi="Arial" w:cs="Arial"/>
        </w:rPr>
        <w:t xml:space="preserve"> </w:t>
      </w:r>
      <w:r w:rsidRPr="00F13F52">
        <w:rPr>
          <w:rFonts w:ascii="Arial" w:hAnsi="Arial" w:cs="Arial"/>
        </w:rPr>
        <w:t>Prawo zamówień publicznych</w:t>
      </w:r>
      <w:r w:rsidR="002B0EF7" w:rsidRPr="00F13F52">
        <w:rPr>
          <w:rFonts w:ascii="Arial" w:hAnsi="Arial" w:cs="Arial"/>
        </w:rPr>
        <w:t>, w zakresie podstaw wykluczenia z postępowania wskazanych przez zamawiającego, o których mowa w:</w:t>
      </w:r>
    </w:p>
    <w:p w14:paraId="33C5A59A" w14:textId="7FFFDAEE" w:rsidR="002B0EF7" w:rsidRPr="00F13F52" w:rsidRDefault="002B0EF7" w:rsidP="00C40E8A">
      <w:pPr>
        <w:spacing w:line="276" w:lineRule="auto"/>
        <w:ind w:left="426" w:hanging="142"/>
        <w:rPr>
          <w:rFonts w:ascii="Arial" w:hAnsi="Arial" w:cs="Arial"/>
        </w:rPr>
      </w:pPr>
      <w:r w:rsidRPr="00F13F52">
        <w:rPr>
          <w:rFonts w:ascii="Arial" w:hAnsi="Arial" w:cs="Arial"/>
        </w:rPr>
        <w:t>a) art. 108 ust. 1 pkt 3 ustawy</w:t>
      </w:r>
      <w:r w:rsidR="009E13AF" w:rsidRPr="00F13F52">
        <w:rPr>
          <w:rFonts w:ascii="Arial" w:hAnsi="Arial" w:cs="Arial"/>
        </w:rPr>
        <w:t xml:space="preserve"> Pzp</w:t>
      </w:r>
      <w:r w:rsidRPr="00F13F52">
        <w:rPr>
          <w:rFonts w:ascii="Arial" w:hAnsi="Arial" w:cs="Arial"/>
        </w:rPr>
        <w:t>,</w:t>
      </w:r>
    </w:p>
    <w:p w14:paraId="69446591" w14:textId="61A469A5" w:rsidR="00D819E7" w:rsidRPr="00F13F52" w:rsidRDefault="002B0EF7" w:rsidP="00C40E8A">
      <w:pPr>
        <w:spacing w:line="276" w:lineRule="auto"/>
        <w:ind w:left="426" w:hanging="142"/>
        <w:rPr>
          <w:rFonts w:ascii="Arial" w:hAnsi="Arial" w:cs="Arial"/>
        </w:rPr>
      </w:pPr>
      <w:r w:rsidRPr="00F13F52">
        <w:rPr>
          <w:rFonts w:ascii="Arial" w:hAnsi="Arial" w:cs="Arial"/>
        </w:rPr>
        <w:t>b) art. 108 ust. 1 pkt 4 ustawy</w:t>
      </w:r>
      <w:r w:rsidR="009E13AF" w:rsidRPr="00F13F52">
        <w:rPr>
          <w:rFonts w:ascii="Arial" w:hAnsi="Arial" w:cs="Arial"/>
        </w:rPr>
        <w:t xml:space="preserve"> Pzp</w:t>
      </w:r>
      <w:r w:rsidRPr="00F13F52">
        <w:rPr>
          <w:rFonts w:ascii="Arial" w:hAnsi="Arial" w:cs="Arial"/>
        </w:rPr>
        <w:t>, dotyczących orzeczenia zakazu ubiegania się o zamówienie publiczne tytułem środka zapobiegawczego,</w:t>
      </w:r>
    </w:p>
    <w:p w14:paraId="489B9E4E" w14:textId="7B75C49E" w:rsidR="00D819E7" w:rsidRPr="00F13F52" w:rsidRDefault="002B0EF7" w:rsidP="00C40E8A">
      <w:pPr>
        <w:spacing w:line="276" w:lineRule="auto"/>
        <w:ind w:left="426" w:hanging="142"/>
        <w:rPr>
          <w:rFonts w:ascii="Arial" w:hAnsi="Arial" w:cs="Arial"/>
        </w:rPr>
      </w:pPr>
      <w:r w:rsidRPr="00F13F52">
        <w:rPr>
          <w:rFonts w:ascii="Arial" w:hAnsi="Arial" w:cs="Arial"/>
        </w:rPr>
        <w:t>c) art. 108 ust. 1 pkt 5 ustawy</w:t>
      </w:r>
      <w:r w:rsidR="009E13AF" w:rsidRPr="00F13F52">
        <w:rPr>
          <w:rFonts w:ascii="Arial" w:hAnsi="Arial" w:cs="Arial"/>
        </w:rPr>
        <w:t xml:space="preserve"> Pzp</w:t>
      </w:r>
      <w:r w:rsidRPr="00F13F52">
        <w:rPr>
          <w:rFonts w:ascii="Arial" w:hAnsi="Arial" w:cs="Arial"/>
        </w:rPr>
        <w:t>, dotyczących zawarcia z innymi wykonawcami porozumienia mającego na celu zakłócenie konkurencji,</w:t>
      </w:r>
    </w:p>
    <w:p w14:paraId="0DFFC660" w14:textId="7004CDE4" w:rsidR="00FF5EEB" w:rsidRPr="00F13F52" w:rsidRDefault="002B0EF7" w:rsidP="00C40E8A">
      <w:pPr>
        <w:spacing w:line="276" w:lineRule="auto"/>
        <w:ind w:left="426" w:hanging="142"/>
        <w:rPr>
          <w:rFonts w:ascii="Arial" w:hAnsi="Arial" w:cs="Arial"/>
        </w:rPr>
      </w:pPr>
      <w:r w:rsidRPr="00F13F52">
        <w:rPr>
          <w:rFonts w:ascii="Arial" w:hAnsi="Arial" w:cs="Arial"/>
        </w:rPr>
        <w:t>d) art. 108 ust. 1 pkt 6 ustawy</w:t>
      </w:r>
      <w:r w:rsidR="009E13AF" w:rsidRPr="00F13F52">
        <w:rPr>
          <w:rFonts w:ascii="Arial" w:hAnsi="Arial" w:cs="Arial"/>
        </w:rPr>
        <w:t xml:space="preserve"> Pzp</w:t>
      </w:r>
      <w:r w:rsidR="00102286" w:rsidRPr="00F13F52">
        <w:rPr>
          <w:rFonts w:ascii="Arial" w:hAnsi="Arial" w:cs="Arial"/>
        </w:rPr>
        <w:t>,</w:t>
      </w:r>
    </w:p>
    <w:p w14:paraId="7895815B" w14:textId="77777777" w:rsidR="00102286" w:rsidRPr="00F13F52" w:rsidRDefault="00102286" w:rsidP="00C40E8A">
      <w:pPr>
        <w:spacing w:line="276" w:lineRule="auto"/>
        <w:ind w:left="284" w:hanging="142"/>
        <w:rPr>
          <w:rFonts w:ascii="Arial" w:hAnsi="Arial" w:cs="Arial"/>
        </w:rPr>
      </w:pPr>
      <w:r w:rsidRPr="00F13F52">
        <w:rPr>
          <w:rFonts w:ascii="Arial" w:hAnsi="Arial" w:cs="Arial"/>
        </w:rPr>
        <w:lastRenderedPageBreak/>
        <w:t>3) zamawiający zamiast podmiotowych środków dowodowych w postaci informacji z Krajowego Rejestru Karnego w zakresie:</w:t>
      </w:r>
    </w:p>
    <w:p w14:paraId="1A907360" w14:textId="77777777" w:rsidR="00102286" w:rsidRPr="00F13F52" w:rsidRDefault="00102286" w:rsidP="00C40E8A">
      <w:pPr>
        <w:spacing w:line="276" w:lineRule="auto"/>
        <w:ind w:left="426" w:hanging="142"/>
        <w:rPr>
          <w:rFonts w:ascii="Arial" w:hAnsi="Arial" w:cs="Arial"/>
        </w:rPr>
      </w:pPr>
      <w:r w:rsidRPr="00F13F52">
        <w:rPr>
          <w:rFonts w:ascii="Arial" w:hAnsi="Arial" w:cs="Arial"/>
        </w:rPr>
        <w:t>a) art. 108 ust 1 pkt 1 i 2 ustawy Pzp,</w:t>
      </w:r>
    </w:p>
    <w:p w14:paraId="5E9B6D63" w14:textId="035BA4A2" w:rsidR="00102286" w:rsidRPr="00F13F52" w:rsidRDefault="00102286" w:rsidP="00C40E8A">
      <w:pPr>
        <w:spacing w:line="276" w:lineRule="auto"/>
        <w:ind w:left="426" w:hanging="142"/>
        <w:rPr>
          <w:rFonts w:ascii="Arial" w:hAnsi="Arial" w:cs="Arial"/>
          <w:strike/>
        </w:rPr>
      </w:pPr>
      <w:r w:rsidRPr="00F13F52">
        <w:rPr>
          <w:rFonts w:ascii="Arial" w:hAnsi="Arial" w:cs="Arial"/>
        </w:rPr>
        <w:t>b) art. 108 ust 1 pkt 4 ustawy Pzp, dotyczącej orzeczenia zakazu ubiegania się o zamówienie publiczne tytułem środka karnego, żąda oświadczenia wykonawcy o aktualności informacji zawartych w oświadczeniu, o którym mowa w art. 125 ust 1 ustawy</w:t>
      </w:r>
      <w:r w:rsidR="009E13AF" w:rsidRPr="00F13F52">
        <w:rPr>
          <w:rFonts w:ascii="Arial" w:hAnsi="Arial" w:cs="Arial"/>
        </w:rPr>
        <w:t xml:space="preserve"> Pzp</w:t>
      </w:r>
      <w:r w:rsidRPr="00F13F52">
        <w:rPr>
          <w:rFonts w:ascii="Arial" w:hAnsi="Arial" w:cs="Arial"/>
        </w:rPr>
        <w:t>.</w:t>
      </w:r>
    </w:p>
    <w:bookmarkEnd w:id="7"/>
    <w:p w14:paraId="2869F870" w14:textId="2F66FAF0" w:rsidR="00850511" w:rsidRPr="00F13F52" w:rsidRDefault="00850511" w:rsidP="00C40E8A">
      <w:pPr>
        <w:spacing w:line="276" w:lineRule="auto"/>
        <w:ind w:left="142" w:hanging="142"/>
        <w:rPr>
          <w:rFonts w:ascii="Arial" w:hAnsi="Arial" w:cs="Arial"/>
          <w:strike/>
        </w:rPr>
      </w:pPr>
      <w:r w:rsidRPr="00F13F52">
        <w:rPr>
          <w:rFonts w:ascii="Arial" w:hAnsi="Arial" w:cs="Arial"/>
          <w:b/>
        </w:rPr>
        <w:t>5.</w:t>
      </w:r>
      <w:r w:rsidR="004439F1" w:rsidRPr="00F13F52">
        <w:rPr>
          <w:rFonts w:ascii="Arial" w:hAnsi="Arial" w:cs="Arial"/>
          <w:b/>
        </w:rPr>
        <w:t>6</w:t>
      </w:r>
      <w:r w:rsidRPr="00F13F52">
        <w:rPr>
          <w:rFonts w:ascii="Arial" w:hAnsi="Arial" w:cs="Arial"/>
          <w:b/>
        </w:rPr>
        <w:t>.</w:t>
      </w:r>
      <w:r w:rsidRPr="00F13F52">
        <w:rPr>
          <w:rFonts w:ascii="Arial" w:hAnsi="Arial" w:cs="Arial"/>
        </w:rPr>
        <w:t xml:space="preserve"> </w:t>
      </w:r>
      <w:bookmarkStart w:id="8" w:name="_Hlk494109695"/>
      <w:r w:rsidRPr="00F13F52">
        <w:rPr>
          <w:rFonts w:ascii="Arial" w:hAnsi="Arial" w:cs="Arial"/>
        </w:rPr>
        <w:t>Jeżeli wykonawca ma siedzibę lub miejsce zamieszkania poza terytorium Rzeczypospolitej Polskiej, zamiast</w:t>
      </w:r>
      <w:r w:rsidR="00073030" w:rsidRPr="00F13F52">
        <w:rPr>
          <w:rFonts w:ascii="Arial" w:hAnsi="Arial" w:cs="Arial"/>
        </w:rPr>
        <w:t xml:space="preserve"> odpisu albo informacji z Krajowego Rejestru Sądowego lub z Centralnej Ewidencji i Informacji o Działalności Gospodarczej, o których mowa w punkcie </w:t>
      </w:r>
      <w:r w:rsidR="00073030" w:rsidRPr="00F13F52">
        <w:rPr>
          <w:rFonts w:ascii="Arial" w:hAnsi="Arial" w:cs="Arial"/>
          <w:b/>
        </w:rPr>
        <w:t>5.</w:t>
      </w:r>
      <w:r w:rsidR="004439F1" w:rsidRPr="00F13F52">
        <w:rPr>
          <w:rFonts w:ascii="Arial" w:hAnsi="Arial" w:cs="Arial"/>
          <w:b/>
        </w:rPr>
        <w:t>5</w:t>
      </w:r>
      <w:r w:rsidR="00073030" w:rsidRPr="00F13F52">
        <w:rPr>
          <w:rFonts w:ascii="Arial" w:hAnsi="Arial" w:cs="Arial"/>
          <w:b/>
        </w:rPr>
        <w:t xml:space="preserve"> podpunkt </w:t>
      </w:r>
      <w:r w:rsidR="00D819E7" w:rsidRPr="00F13F52">
        <w:rPr>
          <w:rFonts w:ascii="Arial" w:hAnsi="Arial" w:cs="Arial"/>
          <w:b/>
        </w:rPr>
        <w:t>1</w:t>
      </w:r>
      <w:r w:rsidR="00CD000F">
        <w:rPr>
          <w:rFonts w:ascii="Arial" w:hAnsi="Arial" w:cs="Arial"/>
          <w:b/>
        </w:rPr>
        <w:t>)</w:t>
      </w:r>
      <w:r w:rsidR="00D819E7" w:rsidRPr="00F13F52">
        <w:rPr>
          <w:rFonts w:ascii="Arial" w:hAnsi="Arial" w:cs="Arial"/>
        </w:rPr>
        <w:t xml:space="preserve"> powyżej</w:t>
      </w:r>
      <w:r w:rsidR="002E6DED" w:rsidRPr="00F13F52">
        <w:rPr>
          <w:rFonts w:ascii="Arial" w:hAnsi="Arial" w:cs="Arial"/>
        </w:rPr>
        <w:t xml:space="preserve"> – składa dokument lub dokumenty wystawione w kraju, w którym wykonawca ma siedzibę lub miejsce zamieszkania, potwierdzające, że:</w:t>
      </w:r>
    </w:p>
    <w:p w14:paraId="59B2A4EC" w14:textId="1FCEA228" w:rsidR="00850511" w:rsidRPr="00F13F52" w:rsidRDefault="00850511" w:rsidP="00C40E8A">
      <w:pPr>
        <w:spacing w:line="276" w:lineRule="auto"/>
        <w:ind w:left="284" w:hanging="142"/>
        <w:rPr>
          <w:rFonts w:ascii="Arial" w:hAnsi="Arial" w:cs="Arial"/>
        </w:rPr>
      </w:pPr>
      <w:r w:rsidRPr="00F13F52">
        <w:rPr>
          <w:rFonts w:ascii="Arial" w:hAnsi="Arial" w:cs="Arial"/>
        </w:rPr>
        <w:t xml:space="preserve">a) </w:t>
      </w:r>
      <w:r w:rsidR="00D66330" w:rsidRPr="00F13F52">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0C470FD4" w:rsidR="008C7104" w:rsidRPr="00F13F52" w:rsidRDefault="00102286" w:rsidP="00C40E8A">
      <w:pPr>
        <w:spacing w:line="276" w:lineRule="auto"/>
        <w:ind w:left="142" w:hanging="142"/>
        <w:rPr>
          <w:rFonts w:ascii="Arial" w:hAnsi="Arial" w:cs="Arial"/>
        </w:rPr>
      </w:pPr>
      <w:r w:rsidRPr="00F13F52">
        <w:rPr>
          <w:rFonts w:ascii="Arial" w:hAnsi="Arial" w:cs="Arial"/>
          <w:b/>
        </w:rPr>
        <w:t>5.</w:t>
      </w:r>
      <w:r w:rsidR="004439F1" w:rsidRPr="00F13F52">
        <w:rPr>
          <w:rFonts w:ascii="Arial" w:hAnsi="Arial" w:cs="Arial"/>
          <w:b/>
        </w:rPr>
        <w:t>6</w:t>
      </w:r>
      <w:r w:rsidRPr="00F13F52">
        <w:rPr>
          <w:rFonts w:ascii="Arial" w:hAnsi="Arial" w:cs="Arial"/>
          <w:b/>
        </w:rPr>
        <w:t>.1.</w:t>
      </w:r>
      <w:r w:rsidRPr="00F13F52">
        <w:rPr>
          <w:rFonts w:ascii="Arial" w:hAnsi="Arial" w:cs="Arial"/>
        </w:rPr>
        <w:t xml:space="preserve"> </w:t>
      </w:r>
      <w:r w:rsidR="00233036" w:rsidRPr="00F13F52">
        <w:rPr>
          <w:rFonts w:ascii="Arial" w:hAnsi="Arial" w:cs="Arial"/>
        </w:rPr>
        <w:t>Jeżeli w kraju, w którym wykonawca ma siedzibę lub miejsce zamieszkania lub miejsce zamieszkania ma osoba, której dokument dotyczy, nie</w:t>
      </w:r>
      <w:r w:rsidR="008C7104" w:rsidRPr="00F13F52">
        <w:rPr>
          <w:rFonts w:ascii="Arial" w:hAnsi="Arial" w:cs="Arial"/>
        </w:rPr>
        <w:t xml:space="preserve"> wydaje się dokumentów, o których mowa w punkcie </w:t>
      </w:r>
      <w:r w:rsidR="008C7104" w:rsidRPr="00F13F52">
        <w:rPr>
          <w:rFonts w:ascii="Arial" w:hAnsi="Arial" w:cs="Arial"/>
          <w:b/>
        </w:rPr>
        <w:t>5.</w:t>
      </w:r>
      <w:r w:rsidR="004439F1" w:rsidRPr="00F13F52">
        <w:rPr>
          <w:rFonts w:ascii="Arial" w:hAnsi="Arial" w:cs="Arial"/>
          <w:b/>
        </w:rPr>
        <w:t>6</w:t>
      </w:r>
      <w:r w:rsidR="008C7104" w:rsidRPr="00F13F52">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w:t>
      </w:r>
      <w:r w:rsidR="007D6AB3" w:rsidRPr="00F13F52">
        <w:rPr>
          <w:rFonts w:ascii="Arial" w:hAnsi="Arial" w:cs="Arial"/>
        </w:rPr>
        <w:t>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r w:rsidR="00B24CC9" w:rsidRPr="00F13F52">
        <w:rPr>
          <w:rFonts w:ascii="Arial" w:hAnsi="Arial" w:cs="Arial"/>
        </w:rPr>
        <w:t xml:space="preserve"> </w:t>
      </w:r>
      <w:r w:rsidR="007D6AB3" w:rsidRPr="00F13F52">
        <w:rPr>
          <w:rFonts w:ascii="Arial" w:hAnsi="Arial" w:cs="Arial"/>
        </w:rPr>
        <w:t xml:space="preserve">lub miejsce zamieszkania osoby, której dokument miał dotyczyć. Przepis punktu </w:t>
      </w:r>
      <w:r w:rsidR="007D6AB3" w:rsidRPr="00F13F52">
        <w:rPr>
          <w:rFonts w:ascii="Arial" w:hAnsi="Arial" w:cs="Arial"/>
          <w:b/>
        </w:rPr>
        <w:t>5.7</w:t>
      </w:r>
      <w:r w:rsidR="007D6AB3" w:rsidRPr="00F13F52">
        <w:rPr>
          <w:rFonts w:ascii="Arial" w:hAnsi="Arial" w:cs="Arial"/>
        </w:rPr>
        <w:t xml:space="preserve"> poniżej stosuje się.</w:t>
      </w:r>
    </w:p>
    <w:bookmarkEnd w:id="8"/>
    <w:p w14:paraId="50FC4E81" w14:textId="2DE10B9F" w:rsidR="00850511" w:rsidRPr="00F13F52" w:rsidRDefault="00850511" w:rsidP="00C40E8A">
      <w:pPr>
        <w:spacing w:line="276" w:lineRule="auto"/>
        <w:ind w:left="142" w:hanging="142"/>
        <w:rPr>
          <w:rFonts w:ascii="Arial" w:hAnsi="Arial" w:cs="Arial"/>
        </w:rPr>
      </w:pPr>
      <w:r w:rsidRPr="00F13F52">
        <w:rPr>
          <w:rFonts w:ascii="Arial" w:hAnsi="Arial" w:cs="Arial"/>
          <w:b/>
        </w:rPr>
        <w:t>5.</w:t>
      </w:r>
      <w:r w:rsidR="004439F1" w:rsidRPr="00F13F52">
        <w:rPr>
          <w:rFonts w:ascii="Arial" w:hAnsi="Arial" w:cs="Arial"/>
          <w:b/>
        </w:rPr>
        <w:t>7</w:t>
      </w:r>
      <w:r w:rsidRPr="00F13F52">
        <w:rPr>
          <w:rFonts w:ascii="Arial" w:hAnsi="Arial" w:cs="Arial"/>
          <w:b/>
        </w:rPr>
        <w:t>.</w:t>
      </w:r>
      <w:r w:rsidRPr="00F13F52">
        <w:rPr>
          <w:rFonts w:ascii="Arial" w:hAnsi="Arial" w:cs="Arial"/>
        </w:rPr>
        <w:t xml:space="preserve"> Dokumenty, </w:t>
      </w:r>
      <w:bookmarkStart w:id="9" w:name="_Hlk494109773"/>
      <w:r w:rsidRPr="00F13F52">
        <w:rPr>
          <w:rFonts w:ascii="Arial" w:hAnsi="Arial" w:cs="Arial"/>
        </w:rPr>
        <w:t>o których mowa w</w:t>
      </w:r>
      <w:r w:rsidR="00F02D60" w:rsidRPr="00F13F52">
        <w:rPr>
          <w:rFonts w:ascii="Arial" w:hAnsi="Arial" w:cs="Arial"/>
        </w:rPr>
        <w:t xml:space="preserve"> punkcie </w:t>
      </w:r>
      <w:r w:rsidR="00F02D60" w:rsidRPr="00F13F52">
        <w:rPr>
          <w:rFonts w:ascii="Arial" w:hAnsi="Arial" w:cs="Arial"/>
          <w:b/>
        </w:rPr>
        <w:t>5.</w:t>
      </w:r>
      <w:r w:rsidR="004439F1" w:rsidRPr="00F13F52">
        <w:rPr>
          <w:rFonts w:ascii="Arial" w:hAnsi="Arial" w:cs="Arial"/>
          <w:b/>
        </w:rPr>
        <w:t>6</w:t>
      </w:r>
      <w:r w:rsidR="00F53F63" w:rsidRPr="00F13F52">
        <w:rPr>
          <w:rFonts w:ascii="Arial" w:hAnsi="Arial" w:cs="Arial"/>
        </w:rPr>
        <w:t xml:space="preserve"> p</w:t>
      </w:r>
      <w:r w:rsidR="00F95B93" w:rsidRPr="00F13F52">
        <w:rPr>
          <w:rFonts w:ascii="Arial" w:hAnsi="Arial" w:cs="Arial"/>
        </w:rPr>
        <w:t xml:space="preserve">owyżej </w:t>
      </w:r>
      <w:r w:rsidRPr="00F13F52">
        <w:rPr>
          <w:rFonts w:ascii="Arial" w:hAnsi="Arial" w:cs="Arial"/>
        </w:rPr>
        <w:t xml:space="preserve">powinny być wystawione nie wcześniej niż </w:t>
      </w:r>
      <w:r w:rsidR="00AD7790" w:rsidRPr="00F13F52">
        <w:rPr>
          <w:rFonts w:ascii="Arial" w:hAnsi="Arial" w:cs="Arial"/>
        </w:rPr>
        <w:t>3</w:t>
      </w:r>
      <w:r w:rsidRPr="00F13F52">
        <w:rPr>
          <w:rFonts w:ascii="Arial" w:hAnsi="Arial" w:cs="Arial"/>
        </w:rPr>
        <w:t xml:space="preserve"> miesi</w:t>
      </w:r>
      <w:r w:rsidR="00AD7790" w:rsidRPr="00F13F52">
        <w:rPr>
          <w:rFonts w:ascii="Arial" w:hAnsi="Arial" w:cs="Arial"/>
        </w:rPr>
        <w:t>ące</w:t>
      </w:r>
      <w:r w:rsidRPr="00F13F52">
        <w:rPr>
          <w:rFonts w:ascii="Arial" w:hAnsi="Arial" w:cs="Arial"/>
        </w:rPr>
        <w:t xml:space="preserve"> </w:t>
      </w:r>
      <w:r w:rsidR="00825AC6" w:rsidRPr="00F13F52">
        <w:rPr>
          <w:rFonts w:ascii="Arial" w:hAnsi="Arial" w:cs="Arial"/>
        </w:rPr>
        <w:t>przed ich</w:t>
      </w:r>
      <w:r w:rsidR="00D66330" w:rsidRPr="00F13F52">
        <w:rPr>
          <w:rFonts w:ascii="Arial" w:hAnsi="Arial" w:cs="Arial"/>
        </w:rPr>
        <w:t xml:space="preserve"> złożeniem</w:t>
      </w:r>
      <w:r w:rsidRPr="00F13F52">
        <w:rPr>
          <w:rFonts w:ascii="Arial" w:hAnsi="Arial" w:cs="Arial"/>
        </w:rPr>
        <w:t>.</w:t>
      </w:r>
      <w:bookmarkEnd w:id="6"/>
      <w:bookmarkEnd w:id="9"/>
    </w:p>
    <w:p w14:paraId="227C21B0" w14:textId="245071DF" w:rsidR="004439F1" w:rsidRPr="00C40E8A" w:rsidRDefault="004439F1" w:rsidP="00C40E8A">
      <w:pPr>
        <w:spacing w:line="276" w:lineRule="auto"/>
        <w:ind w:left="142" w:hanging="142"/>
        <w:rPr>
          <w:rFonts w:ascii="Arial" w:hAnsi="Arial" w:cs="Arial"/>
        </w:rPr>
      </w:pPr>
      <w:r w:rsidRPr="00C40E8A">
        <w:rPr>
          <w:rFonts w:ascii="Arial" w:hAnsi="Arial" w:cs="Arial"/>
          <w:b/>
        </w:rPr>
        <w:t>5.8.</w:t>
      </w:r>
      <w:r w:rsidRPr="00C40E8A">
        <w:rPr>
          <w:rFonts w:ascii="Arial" w:hAnsi="Arial" w:cs="Arial"/>
        </w:rPr>
        <w:t xml:space="preserve"> Jeżeli wykonawca polega na zdolnościach technicznych lub zawodowych lub sytuacji finansowej lub ekonomicznej podmiotów udostępniających zasoby na zasadach określonych w art. 118 ustawy Prawo zamówień publicznych zamawiający żąda przedstawienia w</w:t>
      </w:r>
      <w:r w:rsidR="00B24CC9" w:rsidRPr="00C40E8A">
        <w:rPr>
          <w:rFonts w:ascii="Arial" w:hAnsi="Arial" w:cs="Arial"/>
        </w:rPr>
        <w:t xml:space="preserve"> </w:t>
      </w:r>
      <w:r w:rsidRPr="00C40E8A">
        <w:rPr>
          <w:rFonts w:ascii="Arial" w:hAnsi="Arial" w:cs="Arial"/>
        </w:rPr>
        <w:t xml:space="preserve">odniesieniu do tych podmiotów dokumentów wymienionych w punkcie </w:t>
      </w:r>
      <w:r w:rsidRPr="00C40E8A">
        <w:rPr>
          <w:rFonts w:ascii="Arial" w:hAnsi="Arial" w:cs="Arial"/>
          <w:b/>
        </w:rPr>
        <w:t>5.5</w:t>
      </w:r>
      <w:r w:rsidRPr="00C40E8A">
        <w:rPr>
          <w:rFonts w:ascii="Arial" w:hAnsi="Arial" w:cs="Arial"/>
        </w:rPr>
        <w:t xml:space="preserve"> powyżej potwierdzających, że nie zachodzą wobec tych podmiotów podstawy do wykluczenia z postępowania (do podmiotów udostępniających zasoby stosuje się odpowiednio postanowienia punktów </w:t>
      </w:r>
      <w:r w:rsidRPr="00C40E8A">
        <w:rPr>
          <w:rFonts w:ascii="Arial" w:hAnsi="Arial" w:cs="Arial"/>
          <w:b/>
        </w:rPr>
        <w:t>od 5.6 do 5.7</w:t>
      </w:r>
      <w:r w:rsidRPr="00C40E8A">
        <w:rPr>
          <w:rFonts w:ascii="Arial" w:hAnsi="Arial" w:cs="Arial"/>
        </w:rPr>
        <w:t xml:space="preserve"> SWZ) oraz właściwych odpowiednich do udostępnianego zasobu (zasobów) dokumentów wskazanych w punkcie </w:t>
      </w:r>
      <w:r w:rsidRPr="00C40E8A">
        <w:rPr>
          <w:rFonts w:ascii="Arial" w:hAnsi="Arial" w:cs="Arial"/>
          <w:b/>
        </w:rPr>
        <w:t>5.4</w:t>
      </w:r>
      <w:r w:rsidRPr="00C40E8A">
        <w:rPr>
          <w:rFonts w:ascii="Arial" w:hAnsi="Arial" w:cs="Arial"/>
        </w:rPr>
        <w:t xml:space="preserve"> powyżej.</w:t>
      </w:r>
    </w:p>
    <w:p w14:paraId="70DEB8CF" w14:textId="5ECC97B8" w:rsidR="0088483B" w:rsidRPr="00C40E8A" w:rsidRDefault="00850511" w:rsidP="00C40E8A">
      <w:pPr>
        <w:spacing w:line="276" w:lineRule="auto"/>
        <w:ind w:left="142" w:hanging="142"/>
        <w:rPr>
          <w:rFonts w:ascii="Arial" w:hAnsi="Arial" w:cs="Arial"/>
        </w:rPr>
      </w:pPr>
      <w:r w:rsidRPr="00C40E8A">
        <w:rPr>
          <w:rFonts w:ascii="Arial" w:hAnsi="Arial" w:cs="Arial"/>
          <w:b/>
        </w:rPr>
        <w:lastRenderedPageBreak/>
        <w:t>5.</w:t>
      </w:r>
      <w:r w:rsidR="00661E71" w:rsidRPr="00C40E8A">
        <w:rPr>
          <w:rFonts w:ascii="Arial" w:hAnsi="Arial" w:cs="Arial"/>
          <w:b/>
        </w:rPr>
        <w:t>9</w:t>
      </w:r>
      <w:r w:rsidRPr="00C40E8A">
        <w:rPr>
          <w:rFonts w:ascii="Arial" w:hAnsi="Arial" w:cs="Arial"/>
          <w:b/>
        </w:rPr>
        <w:t>.</w:t>
      </w:r>
      <w:r w:rsidRPr="00C40E8A">
        <w:rPr>
          <w:rFonts w:ascii="Arial" w:hAnsi="Arial" w:cs="Arial"/>
        </w:rPr>
        <w:t xml:space="preserve"> </w:t>
      </w:r>
      <w:r w:rsidR="0088483B" w:rsidRPr="00C40E8A">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7E57EDC" w:rsidR="0088483B" w:rsidRPr="00C40E8A" w:rsidRDefault="0088483B" w:rsidP="00C40E8A">
      <w:pPr>
        <w:spacing w:line="276" w:lineRule="auto"/>
        <w:ind w:left="142" w:hanging="142"/>
        <w:rPr>
          <w:rFonts w:ascii="Arial" w:hAnsi="Arial" w:cs="Arial"/>
        </w:rPr>
      </w:pPr>
      <w:r w:rsidRPr="00C40E8A">
        <w:rPr>
          <w:rFonts w:ascii="Arial" w:hAnsi="Arial" w:cs="Arial"/>
          <w:b/>
        </w:rPr>
        <w:t>5.</w:t>
      </w:r>
      <w:r w:rsidR="00661E71" w:rsidRPr="00C40E8A">
        <w:rPr>
          <w:rFonts w:ascii="Arial" w:hAnsi="Arial" w:cs="Arial"/>
          <w:b/>
        </w:rPr>
        <w:t>10</w:t>
      </w:r>
      <w:r w:rsidRPr="00C40E8A">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w:t>
      </w:r>
      <w:r w:rsidR="001253B5" w:rsidRPr="00C40E8A">
        <w:rPr>
          <w:rFonts w:ascii="Arial" w:hAnsi="Arial" w:cs="Arial"/>
        </w:rPr>
        <w:t xml:space="preserve"> (Dz. U. 2024 poz. 1557 – tekst jednolity z późn. zm.)</w:t>
      </w:r>
      <w:r w:rsidRPr="00C40E8A">
        <w:rPr>
          <w:rFonts w:ascii="Arial" w:hAnsi="Arial" w:cs="Arial"/>
        </w:rPr>
        <w:t>, o ile wykonawca wskazał w oświadczeniu, o którym mowa w art. 125 ust 1</w:t>
      </w:r>
      <w:r w:rsidR="00CC0F70" w:rsidRPr="00C40E8A">
        <w:rPr>
          <w:rFonts w:ascii="Arial" w:hAnsi="Arial" w:cs="Arial"/>
        </w:rPr>
        <w:t xml:space="preserve"> ustawy Prawo zamówień publicznych</w:t>
      </w:r>
      <w:r w:rsidRPr="00C40E8A">
        <w:rPr>
          <w:rFonts w:ascii="Arial" w:hAnsi="Arial" w:cs="Arial"/>
        </w:rPr>
        <w:t xml:space="preserve"> lub w punkcie </w:t>
      </w:r>
      <w:r w:rsidRPr="00C40E8A">
        <w:rPr>
          <w:rFonts w:ascii="Arial" w:hAnsi="Arial" w:cs="Arial"/>
          <w:b/>
        </w:rPr>
        <w:t>5.1</w:t>
      </w:r>
      <w:r w:rsidRPr="00C40E8A">
        <w:rPr>
          <w:rFonts w:ascii="Arial" w:hAnsi="Arial" w:cs="Arial"/>
        </w:rPr>
        <w:t xml:space="preserve"> powyżej, dane umożliwiające dostęp do tych środków.</w:t>
      </w:r>
    </w:p>
    <w:p w14:paraId="2067142A" w14:textId="1CB58A87" w:rsidR="0088483B" w:rsidRPr="00C40E8A" w:rsidRDefault="00F479A6" w:rsidP="00C40E8A">
      <w:pPr>
        <w:spacing w:line="276" w:lineRule="auto"/>
        <w:ind w:left="142" w:hanging="142"/>
        <w:rPr>
          <w:rFonts w:ascii="Arial" w:hAnsi="Arial" w:cs="Arial"/>
        </w:rPr>
      </w:pPr>
      <w:r w:rsidRPr="00C40E8A">
        <w:rPr>
          <w:rFonts w:ascii="Arial" w:hAnsi="Arial" w:cs="Arial"/>
          <w:b/>
        </w:rPr>
        <w:t>5.1</w:t>
      </w:r>
      <w:r w:rsidR="00661E71" w:rsidRPr="00C40E8A">
        <w:rPr>
          <w:rFonts w:ascii="Arial" w:hAnsi="Arial" w:cs="Arial"/>
          <w:b/>
        </w:rPr>
        <w:t>1</w:t>
      </w:r>
      <w:r w:rsidR="0088483B" w:rsidRPr="00C40E8A">
        <w:rPr>
          <w:rFonts w:ascii="Arial" w:hAnsi="Arial" w:cs="Arial"/>
        </w:rPr>
        <w:t xml:space="preserve">. W przypadku wskazania przez wykonawcę dostępności podmiotowych środków dowodowych lub dokumentów, o których mowa </w:t>
      </w:r>
      <w:r w:rsidRPr="00C40E8A">
        <w:rPr>
          <w:rFonts w:ascii="Arial" w:hAnsi="Arial" w:cs="Arial"/>
        </w:rPr>
        <w:t xml:space="preserve">w punkcie </w:t>
      </w:r>
      <w:r w:rsidR="009554CE" w:rsidRPr="00C40E8A">
        <w:rPr>
          <w:rFonts w:ascii="Arial" w:hAnsi="Arial" w:cs="Arial"/>
          <w:b/>
        </w:rPr>
        <w:t>8</w:t>
      </w:r>
      <w:r w:rsidRPr="00C40E8A">
        <w:rPr>
          <w:rFonts w:ascii="Arial" w:hAnsi="Arial" w:cs="Arial"/>
          <w:b/>
        </w:rPr>
        <w:t>.</w:t>
      </w:r>
      <w:r w:rsidR="005E2634" w:rsidRPr="00C40E8A">
        <w:rPr>
          <w:rFonts w:ascii="Arial" w:hAnsi="Arial" w:cs="Arial"/>
          <w:b/>
        </w:rPr>
        <w:t>5</w:t>
      </w:r>
      <w:r w:rsidR="003B5E25" w:rsidRPr="00C40E8A">
        <w:rPr>
          <w:rFonts w:ascii="Arial" w:hAnsi="Arial" w:cs="Arial"/>
          <w:b/>
        </w:rPr>
        <w:t xml:space="preserve"> podpunkt </w:t>
      </w:r>
      <w:r w:rsidR="009554CE" w:rsidRPr="00C40E8A">
        <w:rPr>
          <w:rFonts w:ascii="Arial" w:hAnsi="Arial" w:cs="Arial"/>
          <w:b/>
        </w:rPr>
        <w:t>2</w:t>
      </w:r>
      <w:r w:rsidR="00CD000F">
        <w:rPr>
          <w:rFonts w:ascii="Arial" w:hAnsi="Arial" w:cs="Arial"/>
          <w:b/>
        </w:rPr>
        <w:t>)</w:t>
      </w:r>
      <w:r w:rsidR="009554CE" w:rsidRPr="00C40E8A">
        <w:rPr>
          <w:rFonts w:ascii="Arial" w:hAnsi="Arial" w:cs="Arial"/>
        </w:rPr>
        <w:t xml:space="preserve"> SWZ</w:t>
      </w:r>
      <w:r w:rsidR="0088483B" w:rsidRPr="00C40E8A">
        <w:rPr>
          <w:rFonts w:ascii="Arial" w:hAnsi="Arial" w:cs="Arial"/>
        </w:rPr>
        <w:t xml:space="preserve"> pod określonymi adresami internetowymi ogólnodostępnych i bezpłatnych baz danych, zamawiający</w:t>
      </w:r>
      <w:r w:rsidR="009554CE" w:rsidRPr="00C40E8A">
        <w:rPr>
          <w:rFonts w:ascii="Arial" w:hAnsi="Arial" w:cs="Arial"/>
        </w:rPr>
        <w:t xml:space="preserve"> może</w:t>
      </w:r>
      <w:r w:rsidR="0088483B" w:rsidRPr="00C40E8A">
        <w:rPr>
          <w:rFonts w:ascii="Arial" w:hAnsi="Arial" w:cs="Arial"/>
        </w:rPr>
        <w:t xml:space="preserve"> żąda</w:t>
      </w:r>
      <w:r w:rsidR="009554CE" w:rsidRPr="00C40E8A">
        <w:rPr>
          <w:rFonts w:ascii="Arial" w:hAnsi="Arial" w:cs="Arial"/>
        </w:rPr>
        <w:t>ć</w:t>
      </w:r>
      <w:r w:rsidR="0088483B" w:rsidRPr="00C40E8A">
        <w:rPr>
          <w:rFonts w:ascii="Arial" w:hAnsi="Arial" w:cs="Arial"/>
        </w:rPr>
        <w:t xml:space="preserve"> od wykonawcy przedstawienia tłumaczenia na język polski pobranych samodzielnie przez zamawiającego podmiotowych środków dowodowych lub dokumentów.</w:t>
      </w:r>
    </w:p>
    <w:p w14:paraId="560D9F98" w14:textId="677BCC0F" w:rsidR="00F479A6" w:rsidRPr="00C40E8A" w:rsidRDefault="00850511" w:rsidP="00C40E8A">
      <w:pPr>
        <w:spacing w:line="276" w:lineRule="auto"/>
        <w:ind w:left="142" w:hanging="142"/>
        <w:rPr>
          <w:rFonts w:ascii="Arial" w:hAnsi="Arial" w:cs="Arial"/>
        </w:rPr>
      </w:pPr>
      <w:r w:rsidRPr="00C40E8A">
        <w:rPr>
          <w:rFonts w:ascii="Arial" w:hAnsi="Arial" w:cs="Arial"/>
          <w:b/>
        </w:rPr>
        <w:t>5.1</w:t>
      </w:r>
      <w:r w:rsidR="00661E71" w:rsidRPr="00C40E8A">
        <w:rPr>
          <w:rFonts w:ascii="Arial" w:hAnsi="Arial" w:cs="Arial"/>
          <w:b/>
        </w:rPr>
        <w:t>2</w:t>
      </w:r>
      <w:r w:rsidRPr="00C40E8A">
        <w:rPr>
          <w:rFonts w:ascii="Arial" w:hAnsi="Arial" w:cs="Arial"/>
          <w:b/>
        </w:rPr>
        <w:t>.</w:t>
      </w:r>
      <w:r w:rsidRPr="00C40E8A">
        <w:rPr>
          <w:rFonts w:ascii="Arial" w:hAnsi="Arial" w:cs="Arial"/>
        </w:rPr>
        <w:t xml:space="preserve"> </w:t>
      </w:r>
      <w:r w:rsidR="00F479A6" w:rsidRPr="00C40E8A">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C40E8A">
        <w:rPr>
          <w:rFonts w:ascii="Arial" w:hAnsi="Arial" w:cs="Arial"/>
        </w:rPr>
        <w:t>nych</w:t>
      </w:r>
      <w:r w:rsidR="00F479A6" w:rsidRPr="00C40E8A">
        <w:rPr>
          <w:rFonts w:ascii="Arial" w:hAnsi="Arial" w:cs="Arial"/>
        </w:rPr>
        <w:t xml:space="preserve"> w ogłoszeniu o zamówieniu lub dokumentach zamówienia, aktualnych na dzień ich złożenia.</w:t>
      </w:r>
    </w:p>
    <w:p w14:paraId="63B06EEC" w14:textId="0C0CD087" w:rsidR="009C77E9" w:rsidRPr="00C40E8A" w:rsidRDefault="00F479A6" w:rsidP="00C40E8A">
      <w:pPr>
        <w:spacing w:line="276" w:lineRule="auto"/>
        <w:ind w:left="142" w:hanging="142"/>
        <w:rPr>
          <w:rFonts w:ascii="Arial" w:hAnsi="Arial" w:cs="Arial"/>
        </w:rPr>
      </w:pPr>
      <w:r w:rsidRPr="00C40E8A">
        <w:rPr>
          <w:rFonts w:ascii="Arial" w:hAnsi="Arial" w:cs="Arial"/>
          <w:b/>
        </w:rPr>
        <w:t>5.1</w:t>
      </w:r>
      <w:r w:rsidR="00661E71" w:rsidRPr="00C40E8A">
        <w:rPr>
          <w:rFonts w:ascii="Arial" w:hAnsi="Arial" w:cs="Arial"/>
          <w:b/>
        </w:rPr>
        <w:t>3</w:t>
      </w:r>
      <w:r w:rsidRPr="00C40E8A">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72D43F76" w:rsidR="00B87617" w:rsidRPr="00C40E8A" w:rsidRDefault="00850511" w:rsidP="00C40E8A">
      <w:pPr>
        <w:spacing w:line="276" w:lineRule="auto"/>
        <w:ind w:left="142" w:hanging="142"/>
        <w:rPr>
          <w:rFonts w:ascii="Arial" w:hAnsi="Arial" w:cs="Arial"/>
        </w:rPr>
      </w:pPr>
      <w:r w:rsidRPr="00C40E8A">
        <w:rPr>
          <w:rFonts w:ascii="Arial" w:hAnsi="Arial" w:cs="Arial"/>
          <w:b/>
        </w:rPr>
        <w:t>5.1</w:t>
      </w:r>
      <w:r w:rsidR="00661E71" w:rsidRPr="00C40E8A">
        <w:rPr>
          <w:rFonts w:ascii="Arial" w:hAnsi="Arial" w:cs="Arial"/>
          <w:b/>
        </w:rPr>
        <w:t>4</w:t>
      </w:r>
      <w:r w:rsidRPr="00C40E8A">
        <w:rPr>
          <w:rFonts w:ascii="Arial" w:hAnsi="Arial" w:cs="Arial"/>
          <w:b/>
        </w:rPr>
        <w:t>.</w:t>
      </w:r>
      <w:r w:rsidRPr="00C40E8A">
        <w:rPr>
          <w:rFonts w:ascii="Arial" w:hAnsi="Arial" w:cs="Arial"/>
        </w:rPr>
        <w:t xml:space="preserve"> Sprawdzenie </w:t>
      </w:r>
      <w:r w:rsidR="009334BB" w:rsidRPr="00C40E8A">
        <w:rPr>
          <w:rFonts w:ascii="Arial" w:hAnsi="Arial" w:cs="Arial"/>
        </w:rPr>
        <w:t xml:space="preserve">spełniania przez wykonawcę </w:t>
      </w:r>
      <w:r w:rsidRPr="00C40E8A">
        <w:rPr>
          <w:rFonts w:ascii="Arial" w:hAnsi="Arial" w:cs="Arial"/>
        </w:rPr>
        <w:t>warunków udziału w postępowaniu odbywać się będzie na podstawie przedłożonych przez wykonawcę dokumentów i oświadczeń na zasadzie spełnia/nie spełnia</w:t>
      </w:r>
      <w:r w:rsidR="00C07AFD" w:rsidRPr="00C40E8A">
        <w:rPr>
          <w:rFonts w:ascii="Arial" w:hAnsi="Arial" w:cs="Arial"/>
        </w:rPr>
        <w:t xml:space="preserve"> oddzielnie na każde zadanie</w:t>
      </w:r>
      <w:r w:rsidRPr="00C40E8A">
        <w:rPr>
          <w:rFonts w:ascii="Arial" w:hAnsi="Arial" w:cs="Arial"/>
        </w:rPr>
        <w:t>.</w:t>
      </w:r>
    </w:p>
    <w:p w14:paraId="2E121B74" w14:textId="0E147098" w:rsidR="003B5E25" w:rsidRPr="00C40E8A" w:rsidRDefault="00850511" w:rsidP="00C40E8A">
      <w:pPr>
        <w:spacing w:line="276" w:lineRule="auto"/>
        <w:ind w:left="142" w:hanging="142"/>
        <w:rPr>
          <w:rFonts w:ascii="Arial" w:hAnsi="Arial" w:cs="Arial"/>
          <w:b/>
        </w:rPr>
      </w:pPr>
      <w:r w:rsidRPr="00C40E8A">
        <w:rPr>
          <w:rFonts w:ascii="Arial" w:hAnsi="Arial" w:cs="Arial"/>
          <w:b/>
        </w:rPr>
        <w:t>5.1</w:t>
      </w:r>
      <w:r w:rsidR="00661E71" w:rsidRPr="00C40E8A">
        <w:rPr>
          <w:rFonts w:ascii="Arial" w:hAnsi="Arial" w:cs="Arial"/>
          <w:b/>
        </w:rPr>
        <w:t>5</w:t>
      </w:r>
      <w:r w:rsidRPr="00C40E8A">
        <w:rPr>
          <w:rFonts w:ascii="Arial" w:hAnsi="Arial" w:cs="Arial"/>
          <w:b/>
        </w:rPr>
        <w:t>.</w:t>
      </w:r>
      <w:r w:rsidRPr="00C40E8A">
        <w:rPr>
          <w:rFonts w:ascii="Arial" w:hAnsi="Arial" w:cs="Arial"/>
        </w:rPr>
        <w:t xml:space="preserve"> </w:t>
      </w:r>
      <w:r w:rsidR="003B5E25" w:rsidRPr="00C40E8A">
        <w:rPr>
          <w:rFonts w:ascii="Arial" w:hAnsi="Arial" w:cs="Arial"/>
        </w:rPr>
        <w:t>Jeżeli złożone przez wykonawcę oświadczenie, o którym mowa w art. 125 ust. 1</w:t>
      </w:r>
      <w:r w:rsidR="00375972" w:rsidRPr="00C40E8A">
        <w:rPr>
          <w:rFonts w:ascii="Arial" w:hAnsi="Arial" w:cs="Arial"/>
        </w:rPr>
        <w:t xml:space="preserve"> ustawy Prawo zamówień publicznych</w:t>
      </w:r>
      <w:r w:rsidR="003B5E25" w:rsidRPr="00C40E8A">
        <w:rPr>
          <w:rFonts w:ascii="Arial" w:hAnsi="Arial" w:cs="Arial"/>
        </w:rPr>
        <w:t>, lub podmiotowe środki dowodowe budzą wątpliwości zamawiającego, może on zwrócić się bezpośrednio do podmiotu, który jest w posiadaniu informacji lub dokumentów istotnych w</w:t>
      </w:r>
      <w:r w:rsidR="00B24CC9" w:rsidRPr="00C40E8A">
        <w:rPr>
          <w:rFonts w:ascii="Arial" w:hAnsi="Arial" w:cs="Arial"/>
        </w:rPr>
        <w:t xml:space="preserve"> </w:t>
      </w:r>
      <w:r w:rsidR="003B5E25" w:rsidRPr="00C40E8A">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C40E8A" w:rsidRDefault="00825AC6" w:rsidP="00C40E8A">
      <w:pPr>
        <w:spacing w:line="276" w:lineRule="auto"/>
        <w:rPr>
          <w:rFonts w:ascii="Arial" w:hAnsi="Arial" w:cs="Arial"/>
        </w:rPr>
      </w:pPr>
    </w:p>
    <w:p w14:paraId="1E55D08B" w14:textId="77777777" w:rsidR="00A2484C" w:rsidRPr="00C40E8A" w:rsidRDefault="00A2484C" w:rsidP="00C40E8A">
      <w:pPr>
        <w:spacing w:line="276" w:lineRule="auto"/>
        <w:ind w:left="142" w:hanging="142"/>
        <w:rPr>
          <w:rFonts w:ascii="Arial" w:hAnsi="Arial" w:cs="Arial"/>
          <w:b/>
        </w:rPr>
      </w:pPr>
      <w:r w:rsidRPr="00C40E8A">
        <w:rPr>
          <w:rFonts w:ascii="Arial" w:hAnsi="Arial" w:cs="Arial"/>
          <w:b/>
        </w:rPr>
        <w:t>6. INFORMACJA DLA WYKONAWCÓW WSPÓLNIE UBIEGAJĄCYCH SIĘ O UDZIELENIE ZAMÓWIENIA.</w:t>
      </w:r>
    </w:p>
    <w:p w14:paraId="5D2E23BC" w14:textId="77777777" w:rsidR="002E2947" w:rsidRPr="00C40E8A" w:rsidRDefault="002E2947" w:rsidP="00C40E8A">
      <w:pPr>
        <w:spacing w:line="276" w:lineRule="auto"/>
        <w:ind w:left="142" w:hanging="142"/>
        <w:rPr>
          <w:rFonts w:ascii="Arial" w:hAnsi="Arial" w:cs="Arial"/>
        </w:rPr>
      </w:pPr>
      <w:r w:rsidRPr="00C40E8A">
        <w:rPr>
          <w:rFonts w:ascii="Arial" w:hAnsi="Arial" w:cs="Arial"/>
          <w:b/>
        </w:rPr>
        <w:t>6.1.</w:t>
      </w:r>
      <w:r w:rsidRPr="00C40E8A">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C40E8A" w:rsidRDefault="002E2947" w:rsidP="00C40E8A">
      <w:pPr>
        <w:spacing w:line="276" w:lineRule="auto"/>
        <w:ind w:left="142" w:hanging="142"/>
        <w:rPr>
          <w:rFonts w:ascii="Arial" w:hAnsi="Arial" w:cs="Arial"/>
        </w:rPr>
      </w:pPr>
      <w:r w:rsidRPr="00C40E8A">
        <w:rPr>
          <w:rFonts w:ascii="Arial" w:hAnsi="Arial" w:cs="Arial"/>
          <w:b/>
        </w:rPr>
        <w:t>6.2.</w:t>
      </w:r>
      <w:r w:rsidRPr="00C40E8A">
        <w:rPr>
          <w:rFonts w:ascii="Arial" w:hAnsi="Arial" w:cs="Arial"/>
        </w:rPr>
        <w:t xml:space="preserve"> W przypadku wykonawców wspólnie ubiegających się o udzielenie zamówienia, żaden z nich nie może podlegać wykluczeniu z powodu przesłanek, o których mowa </w:t>
      </w:r>
      <w:r w:rsidRPr="00C40E8A">
        <w:rPr>
          <w:rFonts w:ascii="Arial" w:hAnsi="Arial" w:cs="Arial"/>
        </w:rPr>
        <w:lastRenderedPageBreak/>
        <w:t xml:space="preserve">w punkcie </w:t>
      </w:r>
      <w:r w:rsidRPr="00C40E8A">
        <w:rPr>
          <w:rFonts w:ascii="Arial" w:hAnsi="Arial" w:cs="Arial"/>
          <w:b/>
        </w:rPr>
        <w:t>4.</w:t>
      </w:r>
      <w:r w:rsidR="003B5E25" w:rsidRPr="00C40E8A">
        <w:rPr>
          <w:rFonts w:ascii="Arial" w:hAnsi="Arial" w:cs="Arial"/>
          <w:b/>
        </w:rPr>
        <w:t>8</w:t>
      </w:r>
      <w:r w:rsidR="00C23DA0" w:rsidRPr="00C40E8A">
        <w:rPr>
          <w:rFonts w:ascii="Arial" w:hAnsi="Arial" w:cs="Arial"/>
        </w:rPr>
        <w:t xml:space="preserve"> SWZ,</w:t>
      </w:r>
      <w:r w:rsidRPr="00C40E8A">
        <w:rPr>
          <w:rFonts w:ascii="Arial" w:hAnsi="Arial" w:cs="Arial"/>
        </w:rPr>
        <w:t xml:space="preserve"> natomiast spełnienie warunków udziału w postępowaniu wykonawcy wykazują zgodnie z punktami </w:t>
      </w:r>
      <w:r w:rsidRPr="00C40E8A">
        <w:rPr>
          <w:rFonts w:ascii="Arial" w:hAnsi="Arial" w:cs="Arial"/>
          <w:b/>
        </w:rPr>
        <w:t>od 4.1 do 4.</w:t>
      </w:r>
      <w:r w:rsidR="003B5E25" w:rsidRPr="00C40E8A">
        <w:rPr>
          <w:rFonts w:ascii="Arial" w:hAnsi="Arial" w:cs="Arial"/>
          <w:b/>
        </w:rPr>
        <w:t>4</w:t>
      </w:r>
      <w:r w:rsidR="00C23DA0" w:rsidRPr="00C40E8A">
        <w:rPr>
          <w:rFonts w:ascii="Arial" w:hAnsi="Arial" w:cs="Arial"/>
        </w:rPr>
        <w:t xml:space="preserve"> SWZ.</w:t>
      </w:r>
    </w:p>
    <w:p w14:paraId="67AE2536" w14:textId="5CFC3B15" w:rsidR="00EE40C5" w:rsidRPr="00C40E8A" w:rsidRDefault="00B13CF7" w:rsidP="00C40E8A">
      <w:pPr>
        <w:spacing w:line="276" w:lineRule="auto"/>
        <w:ind w:left="142" w:hanging="142"/>
        <w:rPr>
          <w:rFonts w:ascii="Arial" w:hAnsi="Arial" w:cs="Arial"/>
        </w:rPr>
      </w:pPr>
      <w:r w:rsidRPr="00C40E8A">
        <w:rPr>
          <w:rFonts w:ascii="Arial" w:hAnsi="Arial" w:cs="Arial"/>
          <w:b/>
        </w:rPr>
        <w:t>6.3.</w:t>
      </w:r>
      <w:r w:rsidRPr="00C40E8A">
        <w:rPr>
          <w:rFonts w:ascii="Arial" w:hAnsi="Arial" w:cs="Arial"/>
        </w:rPr>
        <w:t xml:space="preserve"> W przypadku wspólnego ubiegania się o zamówienie przez wykonawców, oświadczeni</w:t>
      </w:r>
      <w:r w:rsidR="00253CC9" w:rsidRPr="00C40E8A">
        <w:rPr>
          <w:rFonts w:ascii="Arial" w:hAnsi="Arial" w:cs="Arial"/>
        </w:rPr>
        <w:t>e</w:t>
      </w:r>
      <w:r w:rsidRPr="00C40E8A">
        <w:rPr>
          <w:rFonts w:ascii="Arial" w:hAnsi="Arial" w:cs="Arial"/>
        </w:rPr>
        <w:t xml:space="preserve"> wymienione w punkcie </w:t>
      </w:r>
      <w:r w:rsidRPr="00C40E8A">
        <w:rPr>
          <w:rFonts w:ascii="Arial" w:hAnsi="Arial" w:cs="Arial"/>
          <w:b/>
        </w:rPr>
        <w:t>5.1</w:t>
      </w:r>
      <w:r w:rsidRPr="00C40E8A">
        <w:rPr>
          <w:rFonts w:ascii="Arial" w:hAnsi="Arial" w:cs="Arial"/>
        </w:rPr>
        <w:t xml:space="preserve"> </w:t>
      </w:r>
      <w:r w:rsidR="00AC6616" w:rsidRPr="00C40E8A">
        <w:rPr>
          <w:rFonts w:ascii="Arial" w:hAnsi="Arial" w:cs="Arial"/>
        </w:rPr>
        <w:t>SWZ</w:t>
      </w:r>
      <w:r w:rsidR="00C23DA0" w:rsidRPr="00C40E8A">
        <w:rPr>
          <w:rFonts w:ascii="Arial" w:hAnsi="Arial" w:cs="Arial"/>
        </w:rPr>
        <w:t xml:space="preserve"> </w:t>
      </w:r>
      <w:r w:rsidRPr="00C40E8A">
        <w:rPr>
          <w:rFonts w:ascii="Arial" w:hAnsi="Arial" w:cs="Arial"/>
        </w:rPr>
        <w:t>składa</w:t>
      </w:r>
      <w:r w:rsidR="00F66AE4" w:rsidRPr="00C40E8A">
        <w:rPr>
          <w:rFonts w:ascii="Arial" w:hAnsi="Arial" w:cs="Arial"/>
        </w:rPr>
        <w:t xml:space="preserve"> wraz z ofertą</w:t>
      </w:r>
      <w:r w:rsidRPr="00C40E8A">
        <w:rPr>
          <w:rFonts w:ascii="Arial" w:hAnsi="Arial" w:cs="Arial"/>
        </w:rPr>
        <w:t xml:space="preserve"> każdy z wykonawców wspólnie ubiegających się o zamówienie. </w:t>
      </w:r>
      <w:r w:rsidR="00EE40C5" w:rsidRPr="00C40E8A">
        <w:rPr>
          <w:rFonts w:ascii="Arial" w:hAnsi="Arial" w:cs="Arial"/>
        </w:rPr>
        <w:t>Oświadczeni</w:t>
      </w:r>
      <w:r w:rsidR="00253CC9" w:rsidRPr="00C40E8A">
        <w:rPr>
          <w:rFonts w:ascii="Arial" w:hAnsi="Arial" w:cs="Arial"/>
        </w:rPr>
        <w:t>e</w:t>
      </w:r>
      <w:r w:rsidR="00EE40C5" w:rsidRPr="00C40E8A">
        <w:rPr>
          <w:rFonts w:ascii="Arial" w:hAnsi="Arial" w:cs="Arial"/>
        </w:rPr>
        <w:t xml:space="preserve"> t</w:t>
      </w:r>
      <w:r w:rsidR="00253CC9" w:rsidRPr="00C40E8A">
        <w:rPr>
          <w:rFonts w:ascii="Arial" w:hAnsi="Arial" w:cs="Arial"/>
        </w:rPr>
        <w:t>o</w:t>
      </w:r>
      <w:r w:rsidR="00EE40C5" w:rsidRPr="00C40E8A">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468B2CD9" w:rsidR="00B13CF7" w:rsidRPr="00C40E8A" w:rsidRDefault="00EE40C5" w:rsidP="00C40E8A">
      <w:pPr>
        <w:spacing w:line="276" w:lineRule="auto"/>
        <w:ind w:left="142" w:hanging="142"/>
        <w:rPr>
          <w:rFonts w:ascii="Arial" w:hAnsi="Arial" w:cs="Arial"/>
        </w:rPr>
      </w:pPr>
      <w:r w:rsidRPr="00C40E8A">
        <w:rPr>
          <w:rFonts w:ascii="Arial" w:hAnsi="Arial" w:cs="Arial"/>
          <w:b/>
        </w:rPr>
        <w:t>6.4.</w:t>
      </w:r>
      <w:r w:rsidRPr="00C40E8A">
        <w:rPr>
          <w:rFonts w:ascii="Arial" w:hAnsi="Arial" w:cs="Arial"/>
        </w:rPr>
        <w:t xml:space="preserve"> </w:t>
      </w:r>
      <w:r w:rsidR="00B13CF7" w:rsidRPr="00C40E8A">
        <w:rPr>
          <w:rFonts w:ascii="Arial" w:hAnsi="Arial" w:cs="Arial"/>
        </w:rPr>
        <w:t>Na wezwanie zamawiającego zgodnie z art.</w:t>
      </w:r>
      <w:r w:rsidR="004536E1" w:rsidRPr="00C40E8A">
        <w:rPr>
          <w:rFonts w:ascii="Arial" w:hAnsi="Arial" w:cs="Arial"/>
        </w:rPr>
        <w:t xml:space="preserve"> </w:t>
      </w:r>
      <w:r w:rsidR="002E01DD" w:rsidRPr="00C40E8A">
        <w:rPr>
          <w:rFonts w:ascii="Arial" w:hAnsi="Arial" w:cs="Arial"/>
        </w:rPr>
        <w:t xml:space="preserve">274 ust 1 </w:t>
      </w:r>
      <w:r w:rsidR="00B13CF7" w:rsidRPr="00C40E8A">
        <w:rPr>
          <w:rFonts w:ascii="Arial" w:hAnsi="Arial" w:cs="Arial"/>
        </w:rPr>
        <w:t xml:space="preserve">ustawy Prawo zamówień publicznych każdy z wykonawców wspólnie ubiegających się o zamówienie przedkłada również dokumenty określone w </w:t>
      </w:r>
      <w:r w:rsidR="009B4BC5" w:rsidRPr="00C40E8A">
        <w:rPr>
          <w:rFonts w:ascii="Arial" w:hAnsi="Arial" w:cs="Arial"/>
        </w:rPr>
        <w:t>punktach</w:t>
      </w:r>
      <w:r w:rsidR="00B13CF7" w:rsidRPr="00C40E8A">
        <w:rPr>
          <w:rFonts w:ascii="Arial" w:hAnsi="Arial" w:cs="Arial"/>
        </w:rPr>
        <w:t xml:space="preserve"> </w:t>
      </w:r>
      <w:r w:rsidRPr="00C40E8A">
        <w:rPr>
          <w:rFonts w:ascii="Arial" w:hAnsi="Arial" w:cs="Arial"/>
          <w:b/>
        </w:rPr>
        <w:t>5.</w:t>
      </w:r>
      <w:r w:rsidR="003B5E25" w:rsidRPr="00C40E8A">
        <w:rPr>
          <w:rFonts w:ascii="Arial" w:hAnsi="Arial" w:cs="Arial"/>
          <w:b/>
        </w:rPr>
        <w:t>4</w:t>
      </w:r>
      <w:r w:rsidR="009B4BC5" w:rsidRPr="00C40E8A">
        <w:rPr>
          <w:rFonts w:ascii="Arial" w:hAnsi="Arial" w:cs="Arial"/>
          <w:b/>
        </w:rPr>
        <w:t xml:space="preserve"> i 5.5</w:t>
      </w:r>
      <w:r w:rsidR="00C23DA0" w:rsidRPr="00C40E8A">
        <w:rPr>
          <w:rFonts w:ascii="Arial" w:hAnsi="Arial" w:cs="Arial"/>
        </w:rPr>
        <w:t xml:space="preserve"> </w:t>
      </w:r>
      <w:r w:rsidR="003B5E25" w:rsidRPr="00C40E8A">
        <w:rPr>
          <w:rFonts w:ascii="Arial" w:hAnsi="Arial" w:cs="Arial"/>
        </w:rPr>
        <w:t>SWZ</w:t>
      </w:r>
      <w:r w:rsidR="00C23DA0" w:rsidRPr="00C40E8A">
        <w:rPr>
          <w:rFonts w:ascii="Arial" w:hAnsi="Arial" w:cs="Arial"/>
        </w:rPr>
        <w:t>.</w:t>
      </w:r>
      <w:r w:rsidR="00B13CF7" w:rsidRPr="00C40E8A">
        <w:rPr>
          <w:rFonts w:ascii="Arial" w:hAnsi="Arial" w:cs="Arial"/>
        </w:rPr>
        <w:t xml:space="preserve"> Dokumenty te potwierdzają</w:t>
      </w:r>
      <w:r w:rsidRPr="00C40E8A">
        <w:rPr>
          <w:rFonts w:ascii="Arial" w:hAnsi="Arial" w:cs="Arial"/>
        </w:rPr>
        <w:t xml:space="preserve"> </w:t>
      </w:r>
      <w:r w:rsidR="00B13CF7" w:rsidRPr="00C40E8A">
        <w:rPr>
          <w:rFonts w:ascii="Arial" w:hAnsi="Arial" w:cs="Arial"/>
        </w:rPr>
        <w:t xml:space="preserve">brak podstaw wykluczenia </w:t>
      </w:r>
      <w:r w:rsidRPr="00C40E8A">
        <w:rPr>
          <w:rFonts w:ascii="Arial" w:hAnsi="Arial" w:cs="Arial"/>
        </w:rPr>
        <w:t xml:space="preserve">oraz spełniania warunków udziału w postępowaniu </w:t>
      </w:r>
      <w:r w:rsidR="00B13CF7" w:rsidRPr="00C40E8A">
        <w:rPr>
          <w:rFonts w:ascii="Arial" w:hAnsi="Arial" w:cs="Arial"/>
        </w:rPr>
        <w:t xml:space="preserve">w zakresie, </w:t>
      </w:r>
      <w:r w:rsidRPr="00C40E8A">
        <w:rPr>
          <w:rFonts w:ascii="Arial" w:hAnsi="Arial" w:cs="Arial"/>
        </w:rPr>
        <w:t xml:space="preserve">w </w:t>
      </w:r>
      <w:r w:rsidR="00B13CF7" w:rsidRPr="00C40E8A">
        <w:rPr>
          <w:rFonts w:ascii="Arial" w:hAnsi="Arial" w:cs="Arial"/>
        </w:rPr>
        <w:t>którym każdy z wykonawców wykazuje spełni</w:t>
      </w:r>
      <w:r w:rsidRPr="00C40E8A">
        <w:rPr>
          <w:rFonts w:ascii="Arial" w:hAnsi="Arial" w:cs="Arial"/>
        </w:rPr>
        <w:t>a</w:t>
      </w:r>
      <w:r w:rsidR="00B13CF7" w:rsidRPr="00C40E8A">
        <w:rPr>
          <w:rFonts w:ascii="Arial" w:hAnsi="Arial" w:cs="Arial"/>
        </w:rPr>
        <w:t>nie warunków udziału w post</w:t>
      </w:r>
      <w:r w:rsidRPr="00C40E8A">
        <w:rPr>
          <w:rFonts w:ascii="Arial" w:hAnsi="Arial" w:cs="Arial"/>
        </w:rPr>
        <w:t>ępowaniu</w:t>
      </w:r>
      <w:r w:rsidR="00B13CF7" w:rsidRPr="00C40E8A">
        <w:rPr>
          <w:rFonts w:ascii="Arial" w:hAnsi="Arial" w:cs="Arial"/>
        </w:rPr>
        <w:t>.</w:t>
      </w:r>
    </w:p>
    <w:p w14:paraId="22DF24EB" w14:textId="43D376FD" w:rsidR="001D0E2C" w:rsidRPr="00C40E8A" w:rsidRDefault="00531CD2" w:rsidP="00C40E8A">
      <w:pPr>
        <w:spacing w:line="276" w:lineRule="auto"/>
        <w:ind w:left="142" w:hanging="142"/>
        <w:rPr>
          <w:rFonts w:ascii="Arial" w:hAnsi="Arial" w:cs="Arial"/>
        </w:rPr>
      </w:pPr>
      <w:r w:rsidRPr="00C40E8A">
        <w:rPr>
          <w:rFonts w:ascii="Arial" w:hAnsi="Arial" w:cs="Arial"/>
          <w:b/>
        </w:rPr>
        <w:t>6.5</w:t>
      </w:r>
      <w:r w:rsidRPr="00C40E8A">
        <w:rPr>
          <w:rFonts w:ascii="Arial" w:hAnsi="Arial" w:cs="Arial"/>
        </w:rPr>
        <w:t>.</w:t>
      </w:r>
      <w:r w:rsidR="001D0E2C" w:rsidRPr="00C40E8A">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C40E8A" w:rsidRDefault="001D0E2C" w:rsidP="00C40E8A">
      <w:pPr>
        <w:spacing w:line="276" w:lineRule="auto"/>
        <w:ind w:left="142" w:hanging="142"/>
        <w:rPr>
          <w:rFonts w:ascii="Arial" w:hAnsi="Arial" w:cs="Arial"/>
        </w:rPr>
      </w:pPr>
      <w:r w:rsidRPr="00C40E8A">
        <w:rPr>
          <w:rFonts w:ascii="Arial" w:hAnsi="Arial" w:cs="Arial"/>
          <w:b/>
        </w:rPr>
        <w:t>6.6</w:t>
      </w:r>
      <w:r w:rsidR="00325699" w:rsidRPr="00C40E8A">
        <w:rPr>
          <w:rFonts w:ascii="Arial" w:hAnsi="Arial" w:cs="Arial"/>
          <w:b/>
        </w:rPr>
        <w:t>.</w:t>
      </w:r>
      <w:r w:rsidRPr="00C40E8A">
        <w:rPr>
          <w:rFonts w:ascii="Arial" w:hAnsi="Arial" w:cs="Arial"/>
        </w:rPr>
        <w:t xml:space="preserve"> W przypadku, o którym mowa w punkcie </w:t>
      </w:r>
      <w:r w:rsidRPr="00C40E8A">
        <w:rPr>
          <w:rFonts w:ascii="Arial" w:hAnsi="Arial" w:cs="Arial"/>
          <w:b/>
        </w:rPr>
        <w:t>6.5</w:t>
      </w:r>
      <w:r w:rsidRPr="00C40E8A">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C40E8A">
        <w:rPr>
          <w:rFonts w:ascii="Arial" w:hAnsi="Arial" w:cs="Arial"/>
        </w:rPr>
        <w:t>.</w:t>
      </w:r>
    </w:p>
    <w:p w14:paraId="14E487D1" w14:textId="7AC7FD9B" w:rsidR="00DB52C7" w:rsidRPr="00C40E8A" w:rsidRDefault="00DB52C7" w:rsidP="00C40E8A">
      <w:pPr>
        <w:spacing w:line="276" w:lineRule="auto"/>
        <w:ind w:left="142" w:hanging="142"/>
        <w:rPr>
          <w:rFonts w:ascii="Arial" w:hAnsi="Arial" w:cs="Arial"/>
        </w:rPr>
      </w:pPr>
      <w:r w:rsidRPr="00C40E8A">
        <w:rPr>
          <w:rFonts w:ascii="Arial" w:hAnsi="Arial" w:cs="Arial"/>
          <w:b/>
        </w:rPr>
        <w:t>6.</w:t>
      </w:r>
      <w:r w:rsidR="001D0E2C" w:rsidRPr="00C40E8A">
        <w:rPr>
          <w:rFonts w:ascii="Arial" w:hAnsi="Arial" w:cs="Arial"/>
          <w:b/>
        </w:rPr>
        <w:t>7</w:t>
      </w:r>
      <w:r w:rsidRPr="00C40E8A">
        <w:rPr>
          <w:rFonts w:ascii="Arial" w:hAnsi="Arial" w:cs="Arial"/>
          <w:b/>
        </w:rPr>
        <w:t xml:space="preserve">. </w:t>
      </w:r>
      <w:r w:rsidRPr="00C40E8A">
        <w:rPr>
          <w:rFonts w:ascii="Arial" w:hAnsi="Arial" w:cs="Arial"/>
        </w:rPr>
        <w:t xml:space="preserve">Wykonawcy, o których mowa w punkcie </w:t>
      </w:r>
      <w:r w:rsidRPr="00C40E8A">
        <w:rPr>
          <w:rFonts w:ascii="Arial" w:hAnsi="Arial" w:cs="Arial"/>
          <w:b/>
        </w:rPr>
        <w:t>6.1</w:t>
      </w:r>
      <w:r w:rsidR="004536E1" w:rsidRPr="00C40E8A">
        <w:rPr>
          <w:rFonts w:ascii="Arial" w:hAnsi="Arial" w:cs="Arial"/>
        </w:rPr>
        <w:t xml:space="preserve"> powyżej</w:t>
      </w:r>
      <w:r w:rsidRPr="00C40E8A">
        <w:rPr>
          <w:rFonts w:ascii="Arial" w:hAnsi="Arial" w:cs="Arial"/>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C40E8A" w:rsidRDefault="00ED6B75" w:rsidP="00C40E8A">
      <w:pPr>
        <w:spacing w:line="276" w:lineRule="auto"/>
        <w:ind w:left="142" w:hanging="142"/>
        <w:rPr>
          <w:rFonts w:ascii="Arial" w:hAnsi="Arial" w:cs="Arial"/>
        </w:rPr>
      </w:pPr>
    </w:p>
    <w:p w14:paraId="59CBDE48" w14:textId="77777777" w:rsidR="000C6B81" w:rsidRPr="00C40E8A" w:rsidRDefault="000C6B81" w:rsidP="00C40E8A">
      <w:pPr>
        <w:spacing w:line="276" w:lineRule="auto"/>
        <w:ind w:left="142" w:hanging="142"/>
        <w:rPr>
          <w:rFonts w:ascii="Arial" w:hAnsi="Arial" w:cs="Arial"/>
          <w:b/>
        </w:rPr>
      </w:pPr>
      <w:r w:rsidRPr="00C40E8A">
        <w:rPr>
          <w:rFonts w:ascii="Arial" w:hAnsi="Arial" w:cs="Arial"/>
          <w:b/>
        </w:rPr>
        <w:t>7. SPOSÓB KOMUNIKACJI ORAZ WYMAGANIA FORMALNE DOTYCZĄCE SKŁADANYCH OŚWIADCZEŃ I DOKUMENTÓW.</w:t>
      </w:r>
    </w:p>
    <w:p w14:paraId="68C56406" w14:textId="6CF363F1" w:rsidR="00A23DF3" w:rsidRPr="00C40E8A" w:rsidRDefault="000C6B81" w:rsidP="00C40E8A">
      <w:pPr>
        <w:spacing w:line="276" w:lineRule="auto"/>
        <w:ind w:left="142" w:hanging="142"/>
        <w:rPr>
          <w:rFonts w:ascii="Arial" w:hAnsi="Arial" w:cs="Arial"/>
        </w:rPr>
      </w:pPr>
      <w:r w:rsidRPr="00C40E8A">
        <w:rPr>
          <w:rFonts w:ascii="Arial" w:hAnsi="Arial" w:cs="Arial"/>
          <w:b/>
        </w:rPr>
        <w:t>7.1.</w:t>
      </w:r>
      <w:r w:rsidRPr="00C40E8A">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C40E8A">
          <w:rPr>
            <w:rFonts w:ascii="Arial" w:hAnsi="Arial" w:cs="Arial"/>
            <w:color w:val="0000FF"/>
          </w:rPr>
          <w:t>https://platformazakupowa.pl</w:t>
        </w:r>
      </w:hyperlink>
      <w:r w:rsidRPr="00C40E8A">
        <w:rPr>
          <w:rFonts w:ascii="Arial" w:hAnsi="Arial" w:cs="Arial"/>
        </w:rPr>
        <w:t xml:space="preserve"> lub poprzez adres profilu nabywcy: </w:t>
      </w:r>
      <w:hyperlink r:id="rId17" w:history="1">
        <w:r w:rsidRPr="00C40E8A">
          <w:rPr>
            <w:rFonts w:ascii="Arial" w:hAnsi="Arial" w:cs="Arial"/>
            <w:color w:val="0000FF"/>
          </w:rPr>
          <w:t>https://platformazakupowa.pl/pn/zdw_opole</w:t>
        </w:r>
      </w:hyperlink>
      <w:r w:rsidR="00A23DF3" w:rsidRPr="00C40E8A">
        <w:rPr>
          <w:rFonts w:ascii="Arial" w:hAnsi="Arial" w:cs="Arial"/>
        </w:rPr>
        <w:t xml:space="preserve">, w tym dokumentacja dostępna do pobrania pod wskazanym adresem: </w:t>
      </w:r>
      <w:hyperlink r:id="rId18" w:history="1">
        <w:r w:rsidR="00A24F32" w:rsidRPr="00A24F32">
          <w:rPr>
            <w:rStyle w:val="Hipercze"/>
            <w:rFonts w:ascii="Arial" w:hAnsi="Arial" w:cs="Arial"/>
            <w:u w:val="none"/>
          </w:rPr>
          <w:t>https://platformazakupowa.pl/transakcja/1223110</w:t>
        </w:r>
      </w:hyperlink>
      <w:r w:rsidR="00A24F32" w:rsidRPr="00A24F32">
        <w:rPr>
          <w:rFonts w:ascii="Arial" w:hAnsi="Arial" w:cs="Arial"/>
        </w:rPr>
        <w:t>.</w:t>
      </w:r>
    </w:p>
    <w:p w14:paraId="1AA210EF" w14:textId="77777777" w:rsidR="000C6B81" w:rsidRPr="00C40E8A" w:rsidRDefault="000C6B81" w:rsidP="00C40E8A">
      <w:pPr>
        <w:spacing w:line="276" w:lineRule="auto"/>
        <w:rPr>
          <w:rFonts w:ascii="Arial" w:hAnsi="Arial" w:cs="Arial"/>
        </w:rPr>
      </w:pPr>
      <w:r w:rsidRPr="00C40E8A">
        <w:rPr>
          <w:rFonts w:ascii="Arial" w:hAnsi="Arial" w:cs="Arial"/>
          <w:b/>
        </w:rPr>
        <w:t>7.2.</w:t>
      </w:r>
      <w:r w:rsidRPr="00C40E8A">
        <w:rPr>
          <w:rFonts w:ascii="Arial" w:hAnsi="Arial" w:cs="Arial"/>
        </w:rPr>
        <w:t xml:space="preserve"> Korzystanie z platformy przez wykonawcę jest bezpłatne.</w:t>
      </w:r>
    </w:p>
    <w:p w14:paraId="5670544D"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7.3.</w:t>
      </w:r>
      <w:r w:rsidRPr="00C40E8A">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C40E8A">
          <w:rPr>
            <w:rFonts w:ascii="Arial" w:hAnsi="Arial" w:cs="Arial"/>
            <w:color w:val="0000FF"/>
          </w:rPr>
          <w:t>https://platformazakupowa.pl</w:t>
        </w:r>
      </w:hyperlink>
      <w:r w:rsidRPr="00C40E8A">
        <w:rPr>
          <w:rFonts w:ascii="Arial" w:hAnsi="Arial" w:cs="Arial"/>
        </w:rPr>
        <w:t xml:space="preserve"> lub poprzez adres profilu nabywcy: </w:t>
      </w:r>
      <w:hyperlink r:id="rId20" w:history="1">
        <w:r w:rsidRPr="00C40E8A">
          <w:rPr>
            <w:rFonts w:ascii="Arial" w:hAnsi="Arial" w:cs="Arial"/>
            <w:color w:val="0000FF"/>
          </w:rPr>
          <w:t>https://platformazakupowa.pl/pn/zdw_opole</w:t>
        </w:r>
      </w:hyperlink>
      <w:r w:rsidRPr="00C40E8A">
        <w:rPr>
          <w:rFonts w:ascii="Arial" w:hAnsi="Arial" w:cs="Arial"/>
        </w:rPr>
        <w:t>. Za datę wpływu oświadczeń, wniosków, zawiadomień oraz informacji przyjmuje się datę ich wczytania do platformy.</w:t>
      </w:r>
    </w:p>
    <w:p w14:paraId="2E5EDFA5" w14:textId="77777777" w:rsidR="000C6B81" w:rsidRPr="00C40E8A" w:rsidRDefault="000C6B81" w:rsidP="00C40E8A">
      <w:pPr>
        <w:spacing w:line="276" w:lineRule="auto"/>
        <w:rPr>
          <w:rFonts w:ascii="Arial" w:hAnsi="Arial" w:cs="Arial"/>
        </w:rPr>
      </w:pPr>
      <w:r w:rsidRPr="00C40E8A">
        <w:rPr>
          <w:rFonts w:ascii="Arial" w:hAnsi="Arial" w:cs="Arial"/>
          <w:b/>
        </w:rPr>
        <w:t>7.4.</w:t>
      </w:r>
      <w:r w:rsidRPr="00C40E8A">
        <w:rPr>
          <w:rFonts w:ascii="Arial" w:hAnsi="Arial" w:cs="Arial"/>
        </w:rPr>
        <w:t xml:space="preserve"> Instrukcja korzystania z platformy:</w:t>
      </w:r>
    </w:p>
    <w:p w14:paraId="08B69656" w14:textId="77777777" w:rsidR="000C6B81" w:rsidRPr="00C40E8A" w:rsidRDefault="000C6B81" w:rsidP="00C40E8A">
      <w:pPr>
        <w:spacing w:line="276" w:lineRule="auto"/>
        <w:ind w:left="284" w:hanging="142"/>
        <w:rPr>
          <w:rFonts w:ascii="Arial" w:hAnsi="Arial" w:cs="Arial"/>
        </w:rPr>
      </w:pPr>
      <w:r w:rsidRPr="00C40E8A">
        <w:rPr>
          <w:rFonts w:ascii="Arial" w:hAnsi="Arial" w:cs="Arial"/>
        </w:rPr>
        <w:lastRenderedPageBreak/>
        <w:t>a) w przypadku posiadania konta na platformie – zgłoszenie do postępowania wymaga zalogowania wykonawcy do platformy,</w:t>
      </w:r>
    </w:p>
    <w:p w14:paraId="5FB2091A" w14:textId="77777777" w:rsidR="000C6B81" w:rsidRPr="00C40E8A" w:rsidRDefault="000C6B81" w:rsidP="00C40E8A">
      <w:pPr>
        <w:spacing w:line="276" w:lineRule="auto"/>
        <w:ind w:left="284" w:hanging="142"/>
        <w:rPr>
          <w:rFonts w:ascii="Arial" w:hAnsi="Arial" w:cs="Arial"/>
        </w:rPr>
      </w:pPr>
      <w:r w:rsidRPr="00C40E8A">
        <w:rPr>
          <w:rFonts w:ascii="Arial" w:hAnsi="Arial" w:cs="Arial"/>
        </w:rPr>
        <w:t>b) w przypadku, gdy wykonawca nie posiada konta na platformie – należy wyszukać niniejsze postępowanie bezpośrednio na platformie lub poprzez profil nabywcy zamawiającego (link z logo zamawiającego a następnie zakładka „Postępowania”), wybrać postępowanie.</w:t>
      </w:r>
    </w:p>
    <w:p w14:paraId="4C141C90" w14:textId="305C1C5E" w:rsidR="000C6B81" w:rsidRPr="00C40E8A" w:rsidRDefault="000C6B81" w:rsidP="00C40E8A">
      <w:pPr>
        <w:spacing w:line="276" w:lineRule="auto"/>
        <w:rPr>
          <w:rFonts w:ascii="Arial" w:hAnsi="Arial" w:cs="Arial"/>
        </w:rPr>
      </w:pPr>
      <w:r w:rsidRPr="00C40E8A">
        <w:rPr>
          <w:rFonts w:ascii="Arial" w:hAnsi="Arial" w:cs="Arial"/>
          <w:b/>
        </w:rPr>
        <w:t>7.4.1.</w:t>
      </w:r>
      <w:r w:rsidRPr="00C40E8A">
        <w:rPr>
          <w:rFonts w:ascii="Arial" w:hAnsi="Arial" w:cs="Arial"/>
        </w:rPr>
        <w:t xml:space="preserve"> Zalecenia zamawiającego odnośnie</w:t>
      </w:r>
      <w:r w:rsidR="00866EF5" w:rsidRPr="00C40E8A">
        <w:rPr>
          <w:rFonts w:ascii="Arial" w:hAnsi="Arial" w:cs="Arial"/>
        </w:rPr>
        <w:t xml:space="preserve"> </w:t>
      </w:r>
      <w:r w:rsidRPr="00C40E8A">
        <w:rPr>
          <w:rFonts w:ascii="Arial" w:hAnsi="Arial" w:cs="Arial"/>
        </w:rPr>
        <w:t>podpisu:</w:t>
      </w:r>
    </w:p>
    <w:p w14:paraId="3A988C4A" w14:textId="3A28DE7E" w:rsidR="000C6B81" w:rsidRPr="00C40E8A" w:rsidRDefault="000C6B81" w:rsidP="00C40E8A">
      <w:pPr>
        <w:spacing w:line="276" w:lineRule="auto"/>
        <w:ind w:left="284" w:hanging="142"/>
        <w:rPr>
          <w:rFonts w:ascii="Arial" w:hAnsi="Arial" w:cs="Arial"/>
        </w:rPr>
      </w:pPr>
      <w:r w:rsidRPr="00C40E8A">
        <w:rPr>
          <w:rFonts w:ascii="Arial" w:hAnsi="Arial" w:cs="Arial"/>
        </w:rPr>
        <w:t>a) dla dokumentów w formacie pdf zaleca się podpis w forma</w:t>
      </w:r>
      <w:r w:rsidR="00CD000F">
        <w:rPr>
          <w:rFonts w:ascii="Arial" w:hAnsi="Arial" w:cs="Arial"/>
        </w:rPr>
        <w:t>tem</w:t>
      </w:r>
      <w:r w:rsidRPr="00C40E8A">
        <w:rPr>
          <w:rFonts w:ascii="Arial" w:hAnsi="Arial" w:cs="Arial"/>
        </w:rPr>
        <w:t xml:space="preserve"> </w:t>
      </w:r>
      <w:proofErr w:type="spellStart"/>
      <w:r w:rsidRPr="00C40E8A">
        <w:rPr>
          <w:rFonts w:ascii="Arial" w:hAnsi="Arial" w:cs="Arial"/>
        </w:rPr>
        <w:t>PAdES</w:t>
      </w:r>
      <w:proofErr w:type="spellEnd"/>
      <w:r w:rsidRPr="00C40E8A">
        <w:rPr>
          <w:rFonts w:ascii="Arial" w:hAnsi="Arial" w:cs="Arial"/>
        </w:rPr>
        <w:t>,</w:t>
      </w:r>
    </w:p>
    <w:p w14:paraId="094AD3C5" w14:textId="77777777" w:rsidR="000C6B81" w:rsidRPr="00C40E8A" w:rsidRDefault="000C6B81" w:rsidP="00C40E8A">
      <w:pPr>
        <w:spacing w:line="276" w:lineRule="auto"/>
        <w:ind w:left="284" w:hanging="142"/>
        <w:rPr>
          <w:rFonts w:ascii="Arial" w:hAnsi="Arial" w:cs="Arial"/>
        </w:rPr>
      </w:pPr>
      <w:r w:rsidRPr="00C40E8A">
        <w:rPr>
          <w:rFonts w:ascii="Arial" w:hAnsi="Arial" w:cs="Arial"/>
        </w:rPr>
        <w:t xml:space="preserve">b) dokumenty w formacie innym niż pdf zaleca się podpisywać formatem </w:t>
      </w:r>
      <w:proofErr w:type="spellStart"/>
      <w:r w:rsidRPr="00C40E8A">
        <w:rPr>
          <w:rFonts w:ascii="Arial" w:hAnsi="Arial" w:cs="Arial"/>
        </w:rPr>
        <w:t>XAdES</w:t>
      </w:r>
      <w:proofErr w:type="spellEnd"/>
      <w:r w:rsidRPr="00C40E8A">
        <w:rPr>
          <w:rFonts w:ascii="Arial" w:hAnsi="Arial" w:cs="Arial"/>
        </w:rPr>
        <w:t>.</w:t>
      </w:r>
    </w:p>
    <w:p w14:paraId="16AADABA" w14:textId="77777777" w:rsidR="000C6B81" w:rsidRPr="00C40E8A" w:rsidRDefault="000C6B81" w:rsidP="00C40E8A">
      <w:pPr>
        <w:spacing w:line="276" w:lineRule="auto"/>
        <w:rPr>
          <w:rFonts w:ascii="Arial" w:hAnsi="Arial" w:cs="Arial"/>
        </w:rPr>
      </w:pPr>
      <w:r w:rsidRPr="00C40E8A">
        <w:rPr>
          <w:rFonts w:ascii="Arial" w:hAnsi="Arial" w:cs="Arial"/>
          <w:b/>
        </w:rPr>
        <w:t>7.4.2.</w:t>
      </w:r>
      <w:r w:rsidRPr="00C40E8A">
        <w:rPr>
          <w:rFonts w:ascii="Arial" w:hAnsi="Arial" w:cs="Arial"/>
        </w:rPr>
        <w:t xml:space="preserve"> Niezbędne wymagania sprzętowo-aplikacyjne umożliwiające pracę na platformie:</w:t>
      </w:r>
    </w:p>
    <w:p w14:paraId="3395C0DA" w14:textId="3C2A5EE5" w:rsidR="000C6B81" w:rsidRPr="00C40E8A" w:rsidRDefault="00A87630" w:rsidP="00C40E8A">
      <w:pPr>
        <w:spacing w:line="276" w:lineRule="auto"/>
        <w:ind w:left="284" w:hanging="142"/>
        <w:rPr>
          <w:rFonts w:ascii="Arial" w:hAnsi="Arial" w:cs="Arial"/>
        </w:rPr>
      </w:pPr>
      <w:r w:rsidRPr="00C40E8A">
        <w:rPr>
          <w:rFonts w:ascii="Arial" w:hAnsi="Arial" w:cs="Arial"/>
        </w:rPr>
        <w:t>1</w:t>
      </w:r>
      <w:r w:rsidR="000C6B81" w:rsidRPr="00C40E8A">
        <w:rPr>
          <w:rFonts w:ascii="Arial" w:hAnsi="Arial" w:cs="Arial"/>
        </w:rPr>
        <w:t xml:space="preserve">) stały dostęp do sieci Internet o gwarantowanej przepustowości nie mniejszej niż </w:t>
      </w:r>
      <w:r w:rsidR="00897716" w:rsidRPr="00C40E8A">
        <w:rPr>
          <w:rFonts w:ascii="Arial" w:hAnsi="Arial" w:cs="Arial"/>
        </w:rPr>
        <w:t xml:space="preserve">512 </w:t>
      </w:r>
      <w:proofErr w:type="spellStart"/>
      <w:r w:rsidR="00897716" w:rsidRPr="00C40E8A">
        <w:rPr>
          <w:rFonts w:ascii="Arial" w:hAnsi="Arial" w:cs="Arial"/>
        </w:rPr>
        <w:t>kb</w:t>
      </w:r>
      <w:proofErr w:type="spellEnd"/>
      <w:r w:rsidR="000C6B81" w:rsidRPr="00C40E8A">
        <w:rPr>
          <w:rFonts w:ascii="Arial" w:hAnsi="Arial" w:cs="Arial"/>
        </w:rPr>
        <w:t>/s,</w:t>
      </w:r>
    </w:p>
    <w:p w14:paraId="13143647" w14:textId="40874558" w:rsidR="000C6B81" w:rsidRPr="00C40E8A" w:rsidRDefault="00A87630" w:rsidP="00C40E8A">
      <w:pPr>
        <w:spacing w:line="276" w:lineRule="auto"/>
        <w:ind w:left="284" w:hanging="142"/>
        <w:rPr>
          <w:rFonts w:ascii="Arial" w:hAnsi="Arial" w:cs="Arial"/>
        </w:rPr>
      </w:pPr>
      <w:r w:rsidRPr="00C40E8A">
        <w:rPr>
          <w:rFonts w:ascii="Arial" w:hAnsi="Arial" w:cs="Arial"/>
        </w:rPr>
        <w:t>2</w:t>
      </w:r>
      <w:r w:rsidR="000C6B81" w:rsidRPr="00C40E8A">
        <w:rPr>
          <w:rFonts w:ascii="Arial" w:hAnsi="Arial" w:cs="Arial"/>
        </w:rPr>
        <w:t>) komputer klasy PC lub MAC o następującej konfiguracji:</w:t>
      </w:r>
    </w:p>
    <w:p w14:paraId="0972F56C" w14:textId="77777777" w:rsidR="000C6B81" w:rsidRPr="00C40E8A" w:rsidRDefault="000C6B81" w:rsidP="00C40E8A">
      <w:pPr>
        <w:spacing w:line="276" w:lineRule="auto"/>
        <w:ind w:left="426" w:hanging="142"/>
        <w:rPr>
          <w:rFonts w:ascii="Arial" w:hAnsi="Arial" w:cs="Arial"/>
        </w:rPr>
      </w:pPr>
      <w:r w:rsidRPr="00C40E8A">
        <w:rPr>
          <w:rFonts w:ascii="Arial" w:hAnsi="Arial" w:cs="Arial"/>
        </w:rPr>
        <w:t xml:space="preserve">– pamięć minimum </w:t>
      </w:r>
      <w:r w:rsidR="00897716" w:rsidRPr="00C40E8A">
        <w:rPr>
          <w:rFonts w:ascii="Arial" w:hAnsi="Arial" w:cs="Arial"/>
        </w:rPr>
        <w:t>2</w:t>
      </w:r>
      <w:r w:rsidRPr="00C40E8A">
        <w:rPr>
          <w:rFonts w:ascii="Arial" w:hAnsi="Arial" w:cs="Arial"/>
        </w:rPr>
        <w:t xml:space="preserve"> GB RAM,</w:t>
      </w:r>
    </w:p>
    <w:p w14:paraId="1A3DE97B" w14:textId="77777777" w:rsidR="000C6B81" w:rsidRPr="00C40E8A" w:rsidRDefault="000C6B81" w:rsidP="00C40E8A">
      <w:pPr>
        <w:spacing w:line="276" w:lineRule="auto"/>
        <w:ind w:left="426" w:hanging="142"/>
        <w:rPr>
          <w:rFonts w:ascii="Arial" w:hAnsi="Arial" w:cs="Arial"/>
        </w:rPr>
      </w:pPr>
      <w:r w:rsidRPr="00C40E8A">
        <w:rPr>
          <w:rFonts w:ascii="Arial" w:hAnsi="Arial" w:cs="Arial"/>
        </w:rPr>
        <w:t xml:space="preserve">– procesor Intel </w:t>
      </w:r>
      <w:r w:rsidR="00897716" w:rsidRPr="00C40E8A">
        <w:rPr>
          <w:rFonts w:ascii="Arial" w:hAnsi="Arial" w:cs="Arial"/>
        </w:rPr>
        <w:t>IV 2</w:t>
      </w:r>
      <w:r w:rsidRPr="00C40E8A">
        <w:rPr>
          <w:rFonts w:ascii="Arial" w:hAnsi="Arial" w:cs="Arial"/>
        </w:rPr>
        <w:t xml:space="preserve"> GHz</w:t>
      </w:r>
      <w:r w:rsidR="00897716" w:rsidRPr="00C40E8A">
        <w:rPr>
          <w:rFonts w:ascii="Arial" w:hAnsi="Arial" w:cs="Arial"/>
        </w:rPr>
        <w:t xml:space="preserve"> lub jego nowsza wersja</w:t>
      </w:r>
    </w:p>
    <w:p w14:paraId="5432E4D4" w14:textId="77777777" w:rsidR="000C6B81" w:rsidRPr="00C40E8A" w:rsidRDefault="000C6B81" w:rsidP="00C40E8A">
      <w:pPr>
        <w:spacing w:line="276" w:lineRule="auto"/>
        <w:ind w:left="426" w:hanging="142"/>
        <w:rPr>
          <w:rFonts w:ascii="Arial" w:hAnsi="Arial" w:cs="Arial"/>
        </w:rPr>
      </w:pPr>
      <w:r w:rsidRPr="00C40E8A">
        <w:rPr>
          <w:rFonts w:ascii="Arial" w:hAnsi="Arial" w:cs="Arial"/>
        </w:rPr>
        <w:t>– jeden z systemów operacyjnych:</w:t>
      </w:r>
    </w:p>
    <w:p w14:paraId="3F818E5B" w14:textId="77777777" w:rsidR="000C6B81" w:rsidRPr="00C40E8A" w:rsidRDefault="000C6B81" w:rsidP="00C40E8A">
      <w:pPr>
        <w:spacing w:line="276" w:lineRule="auto"/>
        <w:ind w:left="567" w:hanging="142"/>
        <w:rPr>
          <w:rFonts w:ascii="Arial" w:hAnsi="Arial" w:cs="Arial"/>
        </w:rPr>
      </w:pPr>
      <w:r w:rsidRPr="00C40E8A">
        <w:rPr>
          <w:rFonts w:ascii="Arial" w:hAnsi="Arial" w:cs="Arial"/>
        </w:rPr>
        <w:t>* MS Windows 7,</w:t>
      </w:r>
    </w:p>
    <w:p w14:paraId="683EFDC4" w14:textId="77777777" w:rsidR="000C6B81" w:rsidRPr="00C40E8A" w:rsidRDefault="000C6B81" w:rsidP="00C40E8A">
      <w:pPr>
        <w:spacing w:line="276" w:lineRule="auto"/>
        <w:ind w:left="567" w:hanging="142"/>
        <w:rPr>
          <w:rFonts w:ascii="Arial" w:hAnsi="Arial" w:cs="Arial"/>
        </w:rPr>
      </w:pPr>
      <w:r w:rsidRPr="00C40E8A">
        <w:rPr>
          <w:rFonts w:ascii="Arial" w:hAnsi="Arial" w:cs="Arial"/>
        </w:rPr>
        <w:t>* Mac OS x 10.4,</w:t>
      </w:r>
    </w:p>
    <w:p w14:paraId="539A37B2" w14:textId="77777777" w:rsidR="000C6B81" w:rsidRPr="00C40E8A" w:rsidRDefault="000C6B81" w:rsidP="00C40E8A">
      <w:pPr>
        <w:spacing w:line="276" w:lineRule="auto"/>
        <w:ind w:left="567" w:hanging="142"/>
        <w:rPr>
          <w:rFonts w:ascii="Arial" w:hAnsi="Arial" w:cs="Arial"/>
        </w:rPr>
      </w:pPr>
      <w:r w:rsidRPr="00C40E8A">
        <w:rPr>
          <w:rFonts w:ascii="Arial" w:hAnsi="Arial" w:cs="Arial"/>
        </w:rPr>
        <w:t>* Linux,</w:t>
      </w:r>
    </w:p>
    <w:p w14:paraId="5E578C4B" w14:textId="77777777" w:rsidR="000C6B81" w:rsidRPr="00C40E8A" w:rsidRDefault="000C6B81" w:rsidP="00C40E8A">
      <w:pPr>
        <w:spacing w:line="276" w:lineRule="auto"/>
        <w:ind w:left="567" w:hanging="142"/>
        <w:rPr>
          <w:rFonts w:ascii="Arial" w:hAnsi="Arial" w:cs="Arial"/>
        </w:rPr>
      </w:pPr>
      <w:r w:rsidRPr="00C40E8A">
        <w:rPr>
          <w:rFonts w:ascii="Arial" w:hAnsi="Arial" w:cs="Arial"/>
        </w:rPr>
        <w:t>* lub ich nowsze wersje,</w:t>
      </w:r>
    </w:p>
    <w:p w14:paraId="5FADF0E9" w14:textId="207C05C1" w:rsidR="000C6B81" w:rsidRPr="00C40E8A" w:rsidRDefault="00A87630" w:rsidP="00C40E8A">
      <w:pPr>
        <w:spacing w:line="276" w:lineRule="auto"/>
        <w:ind w:left="284" w:hanging="142"/>
        <w:rPr>
          <w:rFonts w:ascii="Arial" w:hAnsi="Arial" w:cs="Arial"/>
        </w:rPr>
      </w:pPr>
      <w:r w:rsidRPr="00C40E8A">
        <w:rPr>
          <w:rFonts w:ascii="Arial" w:hAnsi="Arial" w:cs="Arial"/>
        </w:rPr>
        <w:t>3</w:t>
      </w:r>
      <w:r w:rsidR="000C6B81" w:rsidRPr="00C40E8A">
        <w:rPr>
          <w:rFonts w:ascii="Arial" w:hAnsi="Arial" w:cs="Arial"/>
        </w:rPr>
        <w:t>) zainstalowana dowolna przeglądarka internetowa, w przypadku Internet Explorer minimalnie wersja 10.0,</w:t>
      </w:r>
    </w:p>
    <w:p w14:paraId="2F00086A" w14:textId="50F58D36" w:rsidR="000C6B81" w:rsidRPr="00C40E8A" w:rsidRDefault="00A87630" w:rsidP="00C40E8A">
      <w:pPr>
        <w:spacing w:line="276" w:lineRule="auto"/>
        <w:ind w:left="284" w:hanging="142"/>
        <w:rPr>
          <w:rFonts w:ascii="Arial" w:hAnsi="Arial" w:cs="Arial"/>
        </w:rPr>
      </w:pPr>
      <w:r w:rsidRPr="00C40E8A">
        <w:rPr>
          <w:rFonts w:ascii="Arial" w:hAnsi="Arial" w:cs="Arial"/>
        </w:rPr>
        <w:t>4</w:t>
      </w:r>
      <w:r w:rsidR="000C6B81" w:rsidRPr="00C40E8A">
        <w:rPr>
          <w:rFonts w:ascii="Arial" w:hAnsi="Arial" w:cs="Arial"/>
        </w:rPr>
        <w:t>) włączona obsługa JavaScript,</w:t>
      </w:r>
    </w:p>
    <w:p w14:paraId="2F4FA852" w14:textId="7737311F" w:rsidR="000C6B81" w:rsidRPr="00C40E8A" w:rsidRDefault="00A87630" w:rsidP="00C40E8A">
      <w:pPr>
        <w:spacing w:line="276" w:lineRule="auto"/>
        <w:ind w:left="284" w:hanging="142"/>
        <w:rPr>
          <w:rFonts w:ascii="Arial" w:hAnsi="Arial" w:cs="Arial"/>
        </w:rPr>
      </w:pPr>
      <w:r w:rsidRPr="00C40E8A">
        <w:rPr>
          <w:rFonts w:ascii="Arial" w:hAnsi="Arial" w:cs="Arial"/>
        </w:rPr>
        <w:t>5</w:t>
      </w:r>
      <w:r w:rsidR="000C6B81" w:rsidRPr="00C40E8A">
        <w:rPr>
          <w:rFonts w:ascii="Arial" w:hAnsi="Arial" w:cs="Arial"/>
        </w:rPr>
        <w:t xml:space="preserve">) zainstalowany program </w:t>
      </w:r>
      <w:r w:rsidR="00897716" w:rsidRPr="00C40E8A">
        <w:rPr>
          <w:rFonts w:ascii="Arial" w:hAnsi="Arial" w:cs="Arial"/>
        </w:rPr>
        <w:t xml:space="preserve">Adobe </w:t>
      </w:r>
      <w:proofErr w:type="spellStart"/>
      <w:r w:rsidR="000C6B81" w:rsidRPr="00C40E8A">
        <w:rPr>
          <w:rFonts w:ascii="Arial" w:hAnsi="Arial" w:cs="Arial"/>
        </w:rPr>
        <w:t>Acrobat</w:t>
      </w:r>
      <w:proofErr w:type="spellEnd"/>
      <w:r w:rsidR="000C6B81" w:rsidRPr="00C40E8A">
        <w:rPr>
          <w:rFonts w:ascii="Arial" w:hAnsi="Arial" w:cs="Arial"/>
        </w:rPr>
        <w:t xml:space="preserve"> Reader lub inny obsługujący pliki w formacie </w:t>
      </w:r>
      <w:r w:rsidR="00044A28" w:rsidRPr="00C40E8A">
        <w:rPr>
          <w:rFonts w:ascii="Arial" w:hAnsi="Arial" w:cs="Arial"/>
        </w:rPr>
        <w:t>.</w:t>
      </w:r>
      <w:r w:rsidR="000C6B81" w:rsidRPr="00C40E8A">
        <w:rPr>
          <w:rFonts w:ascii="Arial" w:hAnsi="Arial" w:cs="Arial"/>
        </w:rPr>
        <w:t>pdf.</w:t>
      </w:r>
    </w:p>
    <w:p w14:paraId="1DF91527" w14:textId="7EF8C03C" w:rsidR="000C6B81" w:rsidRPr="00C40E8A" w:rsidRDefault="000C6B81" w:rsidP="00C40E8A">
      <w:pPr>
        <w:spacing w:line="276" w:lineRule="auto"/>
        <w:ind w:left="142" w:hanging="142"/>
        <w:rPr>
          <w:rFonts w:ascii="Arial" w:hAnsi="Arial" w:cs="Arial"/>
        </w:rPr>
      </w:pPr>
      <w:r w:rsidRPr="00C40E8A">
        <w:rPr>
          <w:rFonts w:ascii="Arial" w:hAnsi="Arial" w:cs="Arial"/>
          <w:b/>
        </w:rPr>
        <w:t>7.4.3.</w:t>
      </w:r>
      <w:r w:rsidRPr="00C40E8A">
        <w:rPr>
          <w:rFonts w:ascii="Arial" w:hAnsi="Arial" w:cs="Arial"/>
        </w:rPr>
        <w:t xml:space="preserve"> Zamawiający </w:t>
      </w:r>
      <w:r w:rsidR="00897716" w:rsidRPr="00C40E8A">
        <w:rPr>
          <w:rFonts w:ascii="Arial" w:hAnsi="Arial" w:cs="Arial"/>
        </w:rPr>
        <w:t>rekomenduje</w:t>
      </w:r>
      <w:r w:rsidRPr="00C40E8A">
        <w:rPr>
          <w:rFonts w:ascii="Arial" w:hAnsi="Arial" w:cs="Arial"/>
        </w:rPr>
        <w:t xml:space="preserve"> przesyłanie danych w formatach dopuszczonych odpowiednimi przepisami prawa tj. m.in.: </w:t>
      </w:r>
      <w:r w:rsidR="00897716" w:rsidRPr="00C40E8A">
        <w:rPr>
          <w:rFonts w:ascii="Arial" w:hAnsi="Arial" w:cs="Arial"/>
        </w:rPr>
        <w:t>.</w:t>
      </w:r>
      <w:proofErr w:type="spellStart"/>
      <w:r w:rsidRPr="00C40E8A">
        <w:rPr>
          <w:rFonts w:ascii="Arial" w:hAnsi="Arial" w:cs="Arial"/>
        </w:rPr>
        <w:t>doc</w:t>
      </w:r>
      <w:proofErr w:type="spellEnd"/>
      <w:r w:rsidRPr="00C40E8A">
        <w:rPr>
          <w:rFonts w:ascii="Arial" w:hAnsi="Arial" w:cs="Arial"/>
        </w:rPr>
        <w:t>,</w:t>
      </w:r>
      <w:r w:rsidR="00521ABF">
        <w:rPr>
          <w:rFonts w:ascii="Arial" w:hAnsi="Arial" w:cs="Arial"/>
        </w:rPr>
        <w:t xml:space="preserve"> </w:t>
      </w:r>
      <w:r w:rsidR="00897716" w:rsidRPr="00C40E8A">
        <w:rPr>
          <w:rFonts w:ascii="Arial" w:hAnsi="Arial" w:cs="Arial"/>
        </w:rPr>
        <w:t>.</w:t>
      </w:r>
      <w:r w:rsidRPr="00C40E8A">
        <w:rPr>
          <w:rFonts w:ascii="Arial" w:hAnsi="Arial" w:cs="Arial"/>
        </w:rPr>
        <w:t xml:space="preserve">xls, </w:t>
      </w:r>
      <w:r w:rsidR="00897716" w:rsidRPr="00C40E8A">
        <w:rPr>
          <w:rFonts w:ascii="Arial" w:hAnsi="Arial" w:cs="Arial"/>
        </w:rPr>
        <w:t>.</w:t>
      </w:r>
      <w:r w:rsidRPr="00C40E8A">
        <w:rPr>
          <w:rFonts w:ascii="Arial" w:hAnsi="Arial" w:cs="Arial"/>
        </w:rPr>
        <w:t xml:space="preserve">pdf, </w:t>
      </w:r>
      <w:r w:rsidR="00897716" w:rsidRPr="00C40E8A">
        <w:rPr>
          <w:rFonts w:ascii="Arial" w:hAnsi="Arial" w:cs="Arial"/>
        </w:rPr>
        <w:t>.</w:t>
      </w:r>
      <w:r w:rsidRPr="00C40E8A">
        <w:rPr>
          <w:rFonts w:ascii="Arial" w:hAnsi="Arial" w:cs="Arial"/>
        </w:rPr>
        <w:t>jpg</w:t>
      </w:r>
      <w:r w:rsidR="00897716" w:rsidRPr="00C40E8A">
        <w:rPr>
          <w:rFonts w:ascii="Arial" w:hAnsi="Arial" w:cs="Arial"/>
        </w:rPr>
        <w:t xml:space="preserve"> (.</w:t>
      </w:r>
      <w:proofErr w:type="spellStart"/>
      <w:r w:rsidR="00897716" w:rsidRPr="00C40E8A">
        <w:rPr>
          <w:rFonts w:ascii="Arial" w:hAnsi="Arial" w:cs="Arial"/>
        </w:rPr>
        <w:t>jpeg</w:t>
      </w:r>
      <w:proofErr w:type="spellEnd"/>
      <w:r w:rsidR="00897716" w:rsidRPr="00C40E8A">
        <w:rPr>
          <w:rFonts w:ascii="Arial" w:hAnsi="Arial" w:cs="Arial"/>
        </w:rPr>
        <w:t>),</w:t>
      </w:r>
      <w:r w:rsidRPr="00C40E8A">
        <w:rPr>
          <w:rFonts w:ascii="Arial" w:hAnsi="Arial" w:cs="Arial"/>
        </w:rPr>
        <w:t xml:space="preserve"> przy czym zaleca się wykorzystywanie plików w formacie </w:t>
      </w:r>
      <w:r w:rsidR="00533D9F" w:rsidRPr="00C40E8A">
        <w:rPr>
          <w:rFonts w:ascii="Arial" w:hAnsi="Arial" w:cs="Arial"/>
        </w:rPr>
        <w:t>.</w:t>
      </w:r>
      <w:r w:rsidRPr="00C40E8A">
        <w:rPr>
          <w:rFonts w:ascii="Arial" w:hAnsi="Arial" w:cs="Arial"/>
        </w:rPr>
        <w:t>pdf.</w:t>
      </w:r>
    </w:p>
    <w:p w14:paraId="77AD37F4" w14:textId="03490F88" w:rsidR="00897716" w:rsidRPr="00C40E8A" w:rsidRDefault="00897716" w:rsidP="00C40E8A">
      <w:pPr>
        <w:spacing w:line="276" w:lineRule="auto"/>
        <w:ind w:left="142"/>
        <w:rPr>
          <w:rFonts w:ascii="Arial" w:hAnsi="Arial" w:cs="Arial"/>
        </w:rPr>
      </w:pPr>
      <w:r w:rsidRPr="00C40E8A">
        <w:rPr>
          <w:rFonts w:ascii="Arial" w:hAnsi="Arial" w:cs="Arial"/>
        </w:rPr>
        <w:t>W celu ewentualnej kompresji danych zamawiający rekomenduje wykorzystanie jednego z formatów: .zip; .7Z.</w:t>
      </w:r>
    </w:p>
    <w:p w14:paraId="4B489416" w14:textId="65591473" w:rsidR="00897716" w:rsidRPr="00C40E8A" w:rsidRDefault="00897716" w:rsidP="00C40E8A">
      <w:pPr>
        <w:spacing w:line="276" w:lineRule="auto"/>
        <w:ind w:left="142" w:hanging="142"/>
        <w:rPr>
          <w:rFonts w:ascii="Arial" w:hAnsi="Arial" w:cs="Arial"/>
          <w:b/>
        </w:rPr>
      </w:pPr>
      <w:r w:rsidRPr="00C40E8A">
        <w:rPr>
          <w:rFonts w:ascii="Arial" w:hAnsi="Arial" w:cs="Arial"/>
          <w:b/>
        </w:rPr>
        <w:t>7.4.4. Zamawiający zaleca</w:t>
      </w:r>
      <w:r w:rsidR="000B459A" w:rsidRPr="00C40E8A">
        <w:rPr>
          <w:rFonts w:ascii="Arial" w:hAnsi="Arial" w:cs="Arial"/>
          <w:b/>
        </w:rPr>
        <w:t>,</w:t>
      </w:r>
      <w:r w:rsidRPr="00C40E8A">
        <w:rPr>
          <w:rFonts w:ascii="Arial" w:hAnsi="Arial" w:cs="Arial"/>
          <w:b/>
        </w:rPr>
        <w:t xml:space="preserve"> aby nie wprowadzać </w:t>
      </w:r>
      <w:r w:rsidR="000B459A" w:rsidRPr="00C40E8A">
        <w:rPr>
          <w:rFonts w:ascii="Arial" w:hAnsi="Arial" w:cs="Arial"/>
          <w:b/>
        </w:rPr>
        <w:t>jakichkolwiek zmian w plikach po ich podpisaniu.</w:t>
      </w:r>
    </w:p>
    <w:p w14:paraId="3A65E0FE" w14:textId="42F296CE" w:rsidR="00DA4A06" w:rsidRPr="00C40E8A" w:rsidRDefault="00DA4A06" w:rsidP="00C40E8A">
      <w:pPr>
        <w:spacing w:line="276" w:lineRule="auto"/>
        <w:ind w:left="142"/>
        <w:rPr>
          <w:rFonts w:ascii="Arial" w:hAnsi="Arial" w:cs="Arial"/>
        </w:rPr>
      </w:pPr>
      <w:r w:rsidRPr="00C40E8A">
        <w:rPr>
          <w:rFonts w:ascii="Arial" w:hAnsi="Arial" w:cs="Arial"/>
          <w:b/>
        </w:rPr>
        <w:t xml:space="preserve">Wykonawca powinien pamiętać, aby plik z podpisem przekazywać łącznie z dokumentem podpisywanym – dotyczy podpisów </w:t>
      </w:r>
      <w:proofErr w:type="spellStart"/>
      <w:r w:rsidRPr="00C40E8A">
        <w:rPr>
          <w:rFonts w:ascii="Arial" w:hAnsi="Arial" w:cs="Arial"/>
          <w:b/>
        </w:rPr>
        <w:t>XAdES</w:t>
      </w:r>
      <w:proofErr w:type="spellEnd"/>
      <w:r w:rsidRPr="00C40E8A">
        <w:rPr>
          <w:rFonts w:ascii="Arial" w:hAnsi="Arial" w:cs="Arial"/>
          <w:b/>
        </w:rPr>
        <w:t>.</w:t>
      </w:r>
    </w:p>
    <w:p w14:paraId="7175314F" w14:textId="77777777" w:rsidR="000C6B81" w:rsidRPr="00C40E8A" w:rsidRDefault="000C6B81" w:rsidP="00C40E8A">
      <w:pPr>
        <w:spacing w:line="276" w:lineRule="auto"/>
        <w:rPr>
          <w:rFonts w:ascii="Arial" w:hAnsi="Arial" w:cs="Arial"/>
        </w:rPr>
      </w:pPr>
      <w:r w:rsidRPr="00C40E8A">
        <w:rPr>
          <w:rFonts w:ascii="Arial" w:hAnsi="Arial" w:cs="Arial"/>
          <w:b/>
        </w:rPr>
        <w:t>7.4.</w:t>
      </w:r>
      <w:r w:rsidR="000B459A" w:rsidRPr="00C40E8A">
        <w:rPr>
          <w:rFonts w:ascii="Arial" w:hAnsi="Arial" w:cs="Arial"/>
          <w:b/>
        </w:rPr>
        <w:t>5</w:t>
      </w:r>
      <w:r w:rsidRPr="00C40E8A">
        <w:rPr>
          <w:rFonts w:ascii="Arial" w:hAnsi="Arial" w:cs="Arial"/>
          <w:b/>
        </w:rPr>
        <w:t>.</w:t>
      </w:r>
      <w:r w:rsidRPr="00C40E8A">
        <w:rPr>
          <w:rFonts w:ascii="Arial" w:hAnsi="Arial" w:cs="Arial"/>
        </w:rPr>
        <w:t xml:space="preserve"> Informacja na temat kodowania i oznaczania czasu przekazania danych.</w:t>
      </w:r>
    </w:p>
    <w:p w14:paraId="37F19704" w14:textId="77777777" w:rsidR="000C6B81" w:rsidRPr="00C40E8A" w:rsidRDefault="000C6B81" w:rsidP="00C40E8A">
      <w:pPr>
        <w:spacing w:line="276" w:lineRule="auto"/>
        <w:ind w:left="142"/>
        <w:rPr>
          <w:rFonts w:ascii="Arial" w:hAnsi="Arial" w:cs="Arial"/>
        </w:rPr>
      </w:pPr>
      <w:r w:rsidRPr="00C40E8A">
        <w:rPr>
          <w:rFonts w:ascii="Arial" w:hAnsi="Arial" w:cs="Arial"/>
        </w:rPr>
        <w:t>Pliki oferty załączone przez wykonawcę na platformie, widoczne są jako zaszyfrowane.</w:t>
      </w:r>
    </w:p>
    <w:p w14:paraId="4A3B3CE9" w14:textId="77777777" w:rsidR="000C6B81" w:rsidRPr="00C40E8A" w:rsidRDefault="000C6B81" w:rsidP="00C40E8A">
      <w:pPr>
        <w:spacing w:line="276" w:lineRule="auto"/>
        <w:ind w:left="142"/>
        <w:rPr>
          <w:rFonts w:ascii="Arial" w:hAnsi="Arial" w:cs="Arial"/>
        </w:rPr>
      </w:pPr>
      <w:r w:rsidRPr="00C40E8A">
        <w:rPr>
          <w:rFonts w:ascii="Arial" w:hAnsi="Arial" w:cs="Arial"/>
        </w:rPr>
        <w:t>Możliwość otworzenia plików dostępna jest dopiero po odszyfrowaniu przez zamawiającego po upływie terminu otwarcia ofert.</w:t>
      </w:r>
    </w:p>
    <w:p w14:paraId="5D9C82EC" w14:textId="77777777" w:rsidR="000C6B81" w:rsidRPr="00C40E8A" w:rsidRDefault="000C6B81" w:rsidP="00C40E8A">
      <w:pPr>
        <w:spacing w:line="276" w:lineRule="auto"/>
        <w:ind w:left="142"/>
        <w:rPr>
          <w:rFonts w:ascii="Arial" w:hAnsi="Arial" w:cs="Arial"/>
        </w:rPr>
      </w:pPr>
      <w:r w:rsidRPr="00C40E8A">
        <w:rPr>
          <w:rFonts w:ascii="Arial" w:hAnsi="Arial" w:cs="Arial"/>
        </w:rPr>
        <w:t>Oznaczenie czasu przekazania danych przez platformę stanowi przypiętą do dokumentu elektronicznego lub wiadomości datę oraz dokładny czas (</w:t>
      </w:r>
      <w:proofErr w:type="spellStart"/>
      <w:r w:rsidRPr="00C40E8A">
        <w:rPr>
          <w:rFonts w:ascii="Arial" w:hAnsi="Arial" w:cs="Arial"/>
        </w:rPr>
        <w:t>hh:</w:t>
      </w:r>
      <w:proofErr w:type="gramStart"/>
      <w:r w:rsidRPr="00C40E8A">
        <w:rPr>
          <w:rFonts w:ascii="Arial" w:hAnsi="Arial" w:cs="Arial"/>
        </w:rPr>
        <w:t>mm:ss</w:t>
      </w:r>
      <w:proofErr w:type="spellEnd"/>
      <w:proofErr w:type="gramEnd"/>
      <w:r w:rsidRPr="00C40E8A">
        <w:rPr>
          <w:rFonts w:ascii="Arial" w:hAnsi="Arial" w:cs="Arial"/>
        </w:rPr>
        <w:t>).</w:t>
      </w:r>
    </w:p>
    <w:p w14:paraId="761EFEF9" w14:textId="2FD1EBE6" w:rsidR="00ED6B75"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6</w:t>
      </w:r>
      <w:r w:rsidRPr="00C40E8A">
        <w:rPr>
          <w:rFonts w:ascii="Arial" w:hAnsi="Arial" w:cs="Arial"/>
          <w:b/>
        </w:rPr>
        <w:t>.</w:t>
      </w:r>
      <w:r w:rsidRPr="00C40E8A">
        <w:rPr>
          <w:rFonts w:ascii="Arial" w:hAnsi="Arial" w:cs="Arial"/>
        </w:rPr>
        <w:t xml:space="preserve"> </w:t>
      </w:r>
      <w:r w:rsidR="00ED6B75" w:rsidRPr="00C40E8A">
        <w:rPr>
          <w:rFonts w:ascii="Arial" w:hAnsi="Arial" w:cs="Arial"/>
        </w:rPr>
        <w:t xml:space="preserve">Dokumentacja niniejszego postępowania dostępna jest na platformie: </w:t>
      </w:r>
      <w:bookmarkStart w:id="10" w:name="_Hlk62730244"/>
      <w:r w:rsidR="00ED6B75" w:rsidRPr="00C40E8A">
        <w:rPr>
          <w:rFonts w:ascii="Arial" w:hAnsi="Arial" w:cs="Arial"/>
        </w:rPr>
        <w:fldChar w:fldCharType="begin"/>
      </w:r>
      <w:r w:rsidR="00ED6B75" w:rsidRPr="00C40E8A">
        <w:rPr>
          <w:rFonts w:ascii="Arial" w:hAnsi="Arial" w:cs="Arial"/>
        </w:rPr>
        <w:instrText xml:space="preserve"> HYPERLINK "https://platformazakupowa.pl" </w:instrText>
      </w:r>
      <w:r w:rsidR="00ED6B75" w:rsidRPr="00C40E8A">
        <w:rPr>
          <w:rFonts w:ascii="Arial" w:hAnsi="Arial" w:cs="Arial"/>
        </w:rPr>
      </w:r>
      <w:r w:rsidR="00ED6B75" w:rsidRPr="00C40E8A">
        <w:rPr>
          <w:rFonts w:ascii="Arial" w:hAnsi="Arial" w:cs="Arial"/>
        </w:rPr>
        <w:fldChar w:fldCharType="separate"/>
      </w:r>
      <w:r w:rsidR="00ED6B75" w:rsidRPr="00C40E8A">
        <w:rPr>
          <w:rFonts w:ascii="Arial" w:hAnsi="Arial" w:cs="Arial"/>
          <w:color w:val="0000FF"/>
        </w:rPr>
        <w:t>https://platformazakupowa.pl</w:t>
      </w:r>
      <w:r w:rsidR="00ED6B75" w:rsidRPr="00C40E8A">
        <w:rPr>
          <w:rFonts w:ascii="Arial" w:hAnsi="Arial" w:cs="Arial"/>
          <w:color w:val="0000FF"/>
        </w:rPr>
        <w:fldChar w:fldCharType="end"/>
      </w:r>
      <w:bookmarkEnd w:id="10"/>
      <w:r w:rsidR="00ED6B75" w:rsidRPr="00C40E8A">
        <w:rPr>
          <w:rFonts w:ascii="Arial" w:hAnsi="Arial" w:cs="Arial"/>
        </w:rPr>
        <w:t xml:space="preserve">, </w:t>
      </w:r>
      <w:hyperlink r:id="rId21" w:history="1">
        <w:r w:rsidR="00ED6B75" w:rsidRPr="00C40E8A">
          <w:rPr>
            <w:rFonts w:ascii="Arial" w:hAnsi="Arial" w:cs="Arial"/>
            <w:color w:val="0000FF"/>
          </w:rPr>
          <w:t>https://platformazakupowa.pl/pn/zdw_opole</w:t>
        </w:r>
      </w:hyperlink>
      <w:r w:rsidR="00ED6B75" w:rsidRPr="00C40E8A">
        <w:rPr>
          <w:rFonts w:ascii="Arial" w:hAnsi="Arial" w:cs="Arial"/>
        </w:rPr>
        <w:t xml:space="preserve">, </w:t>
      </w:r>
      <w:hyperlink r:id="rId22" w:history="1">
        <w:r w:rsidR="00ED6B75" w:rsidRPr="00C40E8A">
          <w:rPr>
            <w:rFonts w:ascii="Arial" w:hAnsi="Arial" w:cs="Arial"/>
            <w:color w:val="0000FF"/>
          </w:rPr>
          <w:t>www.bip.zdw.opole.pl</w:t>
        </w:r>
      </w:hyperlink>
      <w:r w:rsidR="00ED6B75" w:rsidRPr="00C40E8A">
        <w:rPr>
          <w:rFonts w:ascii="Arial" w:hAnsi="Arial" w:cs="Arial"/>
        </w:rPr>
        <w:t xml:space="preserve"> lub bezpośrednio pod wskazanym adresem: </w:t>
      </w:r>
      <w:hyperlink r:id="rId23" w:history="1">
        <w:r w:rsidR="00C40E8A" w:rsidRPr="00C40E8A">
          <w:rPr>
            <w:rStyle w:val="Hipercze"/>
            <w:rFonts w:ascii="Arial" w:hAnsi="Arial" w:cs="Arial"/>
            <w:u w:val="none"/>
          </w:rPr>
          <w:t>https://platformazakupowa.pl/transakcja/</w:t>
        </w:r>
      </w:hyperlink>
      <w:r w:rsidR="00C40E8A" w:rsidRPr="00C40E8A">
        <w:rPr>
          <w:rFonts w:ascii="Arial" w:hAnsi="Arial" w:cs="Arial"/>
          <w:color w:val="0000FF"/>
        </w:rPr>
        <w:t>1223110</w:t>
      </w:r>
      <w:r w:rsidR="00ED6B75" w:rsidRPr="00C40E8A">
        <w:rPr>
          <w:rFonts w:ascii="Arial" w:hAnsi="Arial" w:cs="Arial"/>
        </w:rPr>
        <w:t xml:space="preserve"> w dziale „Załączniki do postępowania”. Pobranie dokumentu następuje po kliknięciu na wybrany załącznik.</w:t>
      </w:r>
    </w:p>
    <w:p w14:paraId="2D28AC06" w14:textId="44EF1AC8" w:rsidR="000C6B81"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7</w:t>
      </w:r>
      <w:r w:rsidRPr="00C40E8A">
        <w:rPr>
          <w:rFonts w:ascii="Arial" w:hAnsi="Arial" w:cs="Arial"/>
          <w:b/>
        </w:rPr>
        <w:t>.</w:t>
      </w:r>
      <w:r w:rsidRPr="00C40E8A">
        <w:rPr>
          <w:rFonts w:ascii="Arial" w:hAnsi="Arial" w:cs="Arial"/>
        </w:rPr>
        <w:t xml:space="preserve"> Ofertę, oświadczeni</w:t>
      </w:r>
      <w:r w:rsidR="00F815CA" w:rsidRPr="00C40E8A">
        <w:rPr>
          <w:rFonts w:ascii="Arial" w:hAnsi="Arial" w:cs="Arial"/>
        </w:rPr>
        <w:t>a</w:t>
      </w:r>
      <w:r w:rsidRPr="00C40E8A">
        <w:rPr>
          <w:rFonts w:ascii="Arial" w:hAnsi="Arial" w:cs="Arial"/>
        </w:rPr>
        <w:t xml:space="preserve"> wymagane postanowieniami punktu </w:t>
      </w:r>
      <w:r w:rsidRPr="00C40E8A">
        <w:rPr>
          <w:rFonts w:ascii="Arial" w:hAnsi="Arial" w:cs="Arial"/>
          <w:b/>
        </w:rPr>
        <w:t>5.1</w:t>
      </w:r>
      <w:r w:rsidRPr="00C40E8A">
        <w:rPr>
          <w:rFonts w:ascii="Arial" w:hAnsi="Arial" w:cs="Arial"/>
        </w:rPr>
        <w:t xml:space="preserve"> SWZ – na </w:t>
      </w:r>
      <w:r w:rsidR="00044A28" w:rsidRPr="00C40E8A">
        <w:rPr>
          <w:rFonts w:ascii="Arial" w:hAnsi="Arial" w:cs="Arial"/>
          <w:b/>
        </w:rPr>
        <w:t>załączniku nr 3</w:t>
      </w:r>
      <w:r w:rsidR="00044A28" w:rsidRPr="00C40E8A">
        <w:rPr>
          <w:rFonts w:ascii="Arial" w:hAnsi="Arial" w:cs="Arial"/>
        </w:rPr>
        <w:t xml:space="preserve"> </w:t>
      </w:r>
      <w:r w:rsidR="000F01A1" w:rsidRPr="00C40E8A">
        <w:rPr>
          <w:rFonts w:ascii="Arial" w:hAnsi="Arial" w:cs="Arial"/>
        </w:rPr>
        <w:t xml:space="preserve">do SWZ </w:t>
      </w:r>
      <w:r w:rsidR="00044A28" w:rsidRPr="00C40E8A">
        <w:rPr>
          <w:rFonts w:ascii="Arial" w:hAnsi="Arial" w:cs="Arial"/>
        </w:rPr>
        <w:t xml:space="preserve">oraz na </w:t>
      </w:r>
      <w:r w:rsidR="00044A28" w:rsidRPr="00C40E8A">
        <w:rPr>
          <w:rFonts w:ascii="Arial" w:hAnsi="Arial" w:cs="Arial"/>
          <w:b/>
        </w:rPr>
        <w:t>załączniku nr 3a</w:t>
      </w:r>
      <w:r w:rsidR="00044A28" w:rsidRPr="00C40E8A">
        <w:rPr>
          <w:rFonts w:ascii="Arial" w:hAnsi="Arial" w:cs="Arial"/>
        </w:rPr>
        <w:t xml:space="preserve"> </w:t>
      </w:r>
      <w:r w:rsidR="00C15649" w:rsidRPr="00C40E8A">
        <w:rPr>
          <w:rFonts w:ascii="Arial" w:hAnsi="Arial" w:cs="Arial"/>
        </w:rPr>
        <w:t xml:space="preserve">do SWZ </w:t>
      </w:r>
      <w:r w:rsidR="00044A28" w:rsidRPr="00C40E8A">
        <w:rPr>
          <w:rFonts w:ascii="Arial" w:hAnsi="Arial" w:cs="Arial"/>
        </w:rPr>
        <w:t>(w przypadku</w:t>
      </w:r>
      <w:r w:rsidR="00C40E8A" w:rsidRPr="00C40E8A">
        <w:rPr>
          <w:rFonts w:ascii="Arial" w:hAnsi="Arial" w:cs="Arial"/>
        </w:rPr>
        <w:t>,</w:t>
      </w:r>
      <w:r w:rsidR="00044A28" w:rsidRPr="00C40E8A">
        <w:rPr>
          <w:rFonts w:ascii="Arial" w:hAnsi="Arial" w:cs="Arial"/>
        </w:rPr>
        <w:t xml:space="preserve"> gdy wykonawca polega na potencjale podmiotu udostępniającego zasoby)</w:t>
      </w:r>
      <w:r w:rsidRPr="00C40E8A">
        <w:rPr>
          <w:rFonts w:ascii="Arial" w:hAnsi="Arial" w:cs="Arial"/>
        </w:rPr>
        <w:t xml:space="preserve">, zobowiązanie, o którym mowa w punkcie </w:t>
      </w:r>
      <w:r w:rsidRPr="00C40E8A">
        <w:rPr>
          <w:rFonts w:ascii="Arial" w:hAnsi="Arial" w:cs="Arial"/>
          <w:b/>
        </w:rPr>
        <w:t>4.</w:t>
      </w:r>
      <w:r w:rsidR="005D7801" w:rsidRPr="00C40E8A">
        <w:rPr>
          <w:rFonts w:ascii="Arial" w:hAnsi="Arial" w:cs="Arial"/>
          <w:b/>
        </w:rPr>
        <w:t>5</w:t>
      </w:r>
      <w:r w:rsidRPr="00C40E8A">
        <w:rPr>
          <w:rFonts w:ascii="Arial" w:hAnsi="Arial" w:cs="Arial"/>
          <w:b/>
        </w:rPr>
        <w:t xml:space="preserve"> podpunkt 2</w:t>
      </w:r>
      <w:r w:rsidRPr="00C40E8A">
        <w:rPr>
          <w:rFonts w:ascii="Arial" w:hAnsi="Arial" w:cs="Arial"/>
        </w:rPr>
        <w:t xml:space="preserve"> SWZ, dokumenty i</w:t>
      </w:r>
      <w:r w:rsidR="00F815CA" w:rsidRPr="00C40E8A">
        <w:rPr>
          <w:rFonts w:ascii="Arial" w:hAnsi="Arial" w:cs="Arial"/>
        </w:rPr>
        <w:t xml:space="preserve"> </w:t>
      </w:r>
      <w:r w:rsidRPr="00C40E8A">
        <w:rPr>
          <w:rFonts w:ascii="Arial" w:hAnsi="Arial" w:cs="Arial"/>
        </w:rPr>
        <w:t>oświadczenia należy wczytać jako załączniki na platformie, według instrukcji dla wykonawców, które znajdują się na platformie.</w:t>
      </w:r>
    </w:p>
    <w:p w14:paraId="0C5C3953" w14:textId="4B617644" w:rsidR="000C6B81"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8</w:t>
      </w:r>
      <w:r w:rsidRPr="00C40E8A">
        <w:rPr>
          <w:rFonts w:ascii="Arial" w:hAnsi="Arial" w:cs="Arial"/>
          <w:b/>
        </w:rPr>
        <w:t>.</w:t>
      </w:r>
      <w:r w:rsidRPr="00C40E8A">
        <w:rPr>
          <w:rFonts w:ascii="Arial" w:hAnsi="Arial" w:cs="Arial"/>
        </w:rPr>
        <w:t xml:space="preserve"> Link do postępowania dostępny jest na stronie operatora </w:t>
      </w:r>
      <w:hyperlink r:id="rId24" w:history="1">
        <w:r w:rsidR="00267640" w:rsidRPr="00C40E8A">
          <w:rPr>
            <w:rStyle w:val="Hipercze"/>
            <w:rFonts w:ascii="Arial" w:hAnsi="Arial" w:cs="Arial"/>
            <w:u w:val="none"/>
          </w:rPr>
          <w:t>https://platformazakupowa.pl</w:t>
        </w:r>
      </w:hyperlink>
      <w:r w:rsidRPr="00C40E8A">
        <w:rPr>
          <w:rFonts w:ascii="Arial" w:hAnsi="Arial" w:cs="Arial"/>
        </w:rPr>
        <w:t xml:space="preserve"> oraz profilu nabywcy zamawiającego: </w:t>
      </w:r>
      <w:hyperlink r:id="rId25" w:history="1">
        <w:r w:rsidR="00267640" w:rsidRPr="00C40E8A">
          <w:rPr>
            <w:rStyle w:val="Hipercze"/>
            <w:rFonts w:ascii="Arial" w:hAnsi="Arial" w:cs="Arial"/>
            <w:u w:val="none"/>
          </w:rPr>
          <w:t>https://platformazakupowa.pl/pn/zdw_opole</w:t>
        </w:r>
      </w:hyperlink>
      <w:r w:rsidR="008455EE" w:rsidRPr="00C40E8A">
        <w:rPr>
          <w:rFonts w:ascii="Arial" w:hAnsi="Arial" w:cs="Arial"/>
        </w:rPr>
        <w:t xml:space="preserve">, w tym dokumentacja dostępna do pobrania pod wskazanym adresem: </w:t>
      </w:r>
      <w:hyperlink r:id="rId26" w:history="1">
        <w:r w:rsidR="00C40E8A" w:rsidRPr="00C40E8A">
          <w:rPr>
            <w:rStyle w:val="Hipercze"/>
            <w:rFonts w:ascii="Arial" w:hAnsi="Arial" w:cs="Arial"/>
          </w:rPr>
          <w:t>https://platformazakupowa.pl/transakcja/1223110</w:t>
        </w:r>
      </w:hyperlink>
      <w:r w:rsidR="008455EE" w:rsidRPr="00C40E8A">
        <w:rPr>
          <w:rFonts w:ascii="Arial" w:hAnsi="Arial" w:cs="Arial"/>
        </w:rPr>
        <w:t>.</w:t>
      </w:r>
    </w:p>
    <w:p w14:paraId="490FE225"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9</w:t>
      </w:r>
      <w:r w:rsidRPr="00C40E8A">
        <w:rPr>
          <w:rFonts w:ascii="Arial" w:hAnsi="Arial" w:cs="Arial"/>
          <w:b/>
        </w:rPr>
        <w:t>.</w:t>
      </w:r>
      <w:r w:rsidRPr="00C40E8A">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Pr="00C40E8A">
          <w:rPr>
            <w:rFonts w:ascii="Arial" w:hAnsi="Arial" w:cs="Arial"/>
          </w:rPr>
          <w:t>cwk@platformazakupowa.pl</w:t>
        </w:r>
      </w:hyperlink>
      <w:r w:rsidRPr="00C40E8A">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w:t>
      </w:r>
      <w:r w:rsidR="000B459A" w:rsidRPr="00C40E8A">
        <w:rPr>
          <w:rFonts w:ascii="Arial" w:hAnsi="Arial" w:cs="Arial"/>
          <w:b/>
        </w:rPr>
        <w:t>10</w:t>
      </w:r>
      <w:r w:rsidRPr="00C40E8A">
        <w:rPr>
          <w:rFonts w:ascii="Arial" w:hAnsi="Arial" w:cs="Arial"/>
          <w:b/>
        </w:rPr>
        <w:t>.</w:t>
      </w:r>
      <w:r w:rsidRPr="00C40E8A">
        <w:rPr>
          <w:rFonts w:ascii="Arial" w:hAnsi="Arial" w:cs="Arial"/>
        </w:rPr>
        <w:t xml:space="preserve"> Wymagania techniczne i organizacyjne opisane zostały w Regulaminie platformazakupowa.pl.</w:t>
      </w:r>
    </w:p>
    <w:p w14:paraId="60420866" w14:textId="77777777" w:rsidR="000C6B81" w:rsidRPr="00C40E8A" w:rsidRDefault="000C6B81" w:rsidP="00C40E8A">
      <w:pPr>
        <w:spacing w:line="276" w:lineRule="auto"/>
        <w:ind w:left="142"/>
        <w:rPr>
          <w:rFonts w:ascii="Arial" w:hAnsi="Arial" w:cs="Arial"/>
        </w:rPr>
      </w:pPr>
      <w:r w:rsidRPr="00C40E8A">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7.4.1</w:t>
      </w:r>
      <w:r w:rsidR="000B459A" w:rsidRPr="00C40E8A">
        <w:rPr>
          <w:rFonts w:ascii="Arial" w:hAnsi="Arial" w:cs="Arial"/>
          <w:b/>
        </w:rPr>
        <w:t>1</w:t>
      </w:r>
      <w:r w:rsidRPr="00C40E8A">
        <w:rPr>
          <w:rFonts w:ascii="Arial" w:hAnsi="Arial" w:cs="Arial"/>
          <w:b/>
        </w:rPr>
        <w:t>.</w:t>
      </w:r>
      <w:r w:rsidRPr="00C40E8A">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7.4.1</w:t>
      </w:r>
      <w:r w:rsidR="000B459A" w:rsidRPr="00C40E8A">
        <w:rPr>
          <w:rFonts w:ascii="Arial" w:hAnsi="Arial" w:cs="Arial"/>
          <w:b/>
        </w:rPr>
        <w:t>2</w:t>
      </w:r>
      <w:r w:rsidRPr="00C40E8A">
        <w:rPr>
          <w:rFonts w:ascii="Arial" w:hAnsi="Arial" w:cs="Arial"/>
          <w:b/>
        </w:rPr>
        <w:t>.</w:t>
      </w:r>
      <w:r w:rsidRPr="00C40E8A">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C40E8A" w:rsidRDefault="000C6B81" w:rsidP="00C40E8A">
      <w:pPr>
        <w:spacing w:line="276" w:lineRule="auto"/>
        <w:ind w:left="142" w:hanging="142"/>
        <w:rPr>
          <w:rFonts w:ascii="Arial" w:hAnsi="Arial" w:cs="Arial"/>
        </w:rPr>
      </w:pPr>
      <w:r w:rsidRPr="00C40E8A">
        <w:rPr>
          <w:rFonts w:ascii="Arial" w:hAnsi="Arial" w:cs="Arial"/>
          <w:b/>
        </w:rPr>
        <w:t>7.4.1</w:t>
      </w:r>
      <w:r w:rsidR="000B459A" w:rsidRPr="00C40E8A">
        <w:rPr>
          <w:rFonts w:ascii="Arial" w:hAnsi="Arial" w:cs="Arial"/>
          <w:b/>
        </w:rPr>
        <w:t>3</w:t>
      </w:r>
      <w:r w:rsidRPr="00C40E8A">
        <w:rPr>
          <w:rFonts w:ascii="Arial" w:hAnsi="Arial" w:cs="Arial"/>
          <w:b/>
        </w:rPr>
        <w:t>.</w:t>
      </w:r>
      <w:r w:rsidRPr="00C40E8A">
        <w:rPr>
          <w:rFonts w:ascii="Arial" w:hAnsi="Arial" w:cs="Arial"/>
        </w:rPr>
        <w:t xml:space="preserve"> Składając ofertę zaleca się zaplanowanie złożenia jej z wyprzedzeniem minimum 24</w:t>
      </w:r>
      <w:r w:rsidR="005D7801" w:rsidRPr="00C40E8A">
        <w:rPr>
          <w:rFonts w:ascii="Arial" w:hAnsi="Arial" w:cs="Arial"/>
        </w:rPr>
        <w:t xml:space="preserve"> </w:t>
      </w:r>
      <w:r w:rsidRPr="00C40E8A">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7.4.1</w:t>
      </w:r>
      <w:r w:rsidR="000B459A" w:rsidRPr="00C40E8A">
        <w:rPr>
          <w:rFonts w:ascii="Arial" w:hAnsi="Arial" w:cs="Arial"/>
          <w:b/>
        </w:rPr>
        <w:t>4</w:t>
      </w:r>
      <w:r w:rsidRPr="00C40E8A">
        <w:rPr>
          <w:rFonts w:ascii="Arial" w:hAnsi="Arial" w:cs="Arial"/>
          <w:b/>
        </w:rPr>
        <w:t>.</w:t>
      </w:r>
      <w:r w:rsidRPr="00C40E8A">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C40E8A" w:rsidRDefault="007B23BE" w:rsidP="00C40E8A">
      <w:pPr>
        <w:spacing w:line="276" w:lineRule="auto"/>
        <w:rPr>
          <w:rFonts w:ascii="Arial" w:hAnsi="Arial" w:cs="Arial"/>
          <w:strike/>
        </w:rPr>
      </w:pPr>
    </w:p>
    <w:p w14:paraId="77866563" w14:textId="77777777" w:rsidR="000C6B81" w:rsidRPr="00C40E8A" w:rsidRDefault="000C6B81" w:rsidP="00C40E8A">
      <w:pPr>
        <w:spacing w:line="276" w:lineRule="auto"/>
        <w:rPr>
          <w:rFonts w:ascii="Arial" w:hAnsi="Arial" w:cs="Arial"/>
          <w:b/>
        </w:rPr>
      </w:pPr>
      <w:r w:rsidRPr="00C40E8A">
        <w:rPr>
          <w:rFonts w:ascii="Arial" w:hAnsi="Arial" w:cs="Arial"/>
          <w:b/>
        </w:rPr>
        <w:t>8. OPIS SPOSOBU PRZYGOTOWANIA OFERTY.</w:t>
      </w:r>
    </w:p>
    <w:p w14:paraId="79EC807F" w14:textId="031D9A81" w:rsidR="000C6B81" w:rsidRPr="00C40E8A" w:rsidRDefault="000C6B81" w:rsidP="00C40E8A">
      <w:pPr>
        <w:spacing w:line="276" w:lineRule="auto"/>
        <w:ind w:left="142" w:hanging="142"/>
        <w:rPr>
          <w:rFonts w:ascii="Arial" w:hAnsi="Arial" w:cs="Arial"/>
          <w:b/>
        </w:rPr>
      </w:pPr>
      <w:r w:rsidRPr="00C40E8A">
        <w:rPr>
          <w:rFonts w:ascii="Arial" w:hAnsi="Arial" w:cs="Arial"/>
          <w:b/>
        </w:rPr>
        <w:t>8.1.</w:t>
      </w:r>
      <w:r w:rsidRPr="00C40E8A">
        <w:rPr>
          <w:rFonts w:ascii="Arial" w:hAnsi="Arial" w:cs="Arial"/>
        </w:rPr>
        <w:t xml:space="preserve"> Oferta musi być sporządzona w języku polskim pod rygorem nieważności w </w:t>
      </w:r>
      <w:r w:rsidR="00F46026" w:rsidRPr="00C40E8A">
        <w:rPr>
          <w:rFonts w:ascii="Arial" w:hAnsi="Arial" w:cs="Arial"/>
        </w:rPr>
        <w:t xml:space="preserve">formie elektronicznej lub w </w:t>
      </w:r>
      <w:r w:rsidRPr="00C40E8A">
        <w:rPr>
          <w:rFonts w:ascii="Arial" w:hAnsi="Arial" w:cs="Arial"/>
        </w:rPr>
        <w:t>postaci elektronicznej i opatrzona kwalifikowanym podpisem elektronicznym</w:t>
      </w:r>
      <w:r w:rsidR="00F46026" w:rsidRPr="00C40E8A">
        <w:rPr>
          <w:rFonts w:ascii="Arial" w:hAnsi="Arial" w:cs="Arial"/>
        </w:rPr>
        <w:t xml:space="preserve"> lub podpisem zaufanym lub podpisem osobistym</w:t>
      </w:r>
      <w:r w:rsidRPr="00C40E8A">
        <w:rPr>
          <w:rFonts w:ascii="Arial" w:hAnsi="Arial" w:cs="Arial"/>
        </w:rPr>
        <w:t>. Dokumenty lub oświadczenia, o których mowa w rozporządzeniu</w:t>
      </w:r>
      <w:bookmarkStart w:id="11" w:name="_Hlk61333492"/>
      <w:r w:rsidR="0093690A" w:rsidRPr="00C40E8A">
        <w:rPr>
          <w:rFonts w:ascii="Arial" w:hAnsi="Arial" w:cs="Arial"/>
        </w:rPr>
        <w:t xml:space="preserve"> </w:t>
      </w:r>
      <w:r w:rsidRPr="00C40E8A">
        <w:rPr>
          <w:rFonts w:ascii="Arial" w:hAnsi="Arial" w:cs="Arial"/>
        </w:rPr>
        <w:t>Ministra Rozwoju</w:t>
      </w:r>
      <w:r w:rsidR="0055143E" w:rsidRPr="00C40E8A">
        <w:rPr>
          <w:rFonts w:ascii="Arial" w:hAnsi="Arial" w:cs="Arial"/>
        </w:rPr>
        <w:t>, Pracy i Technologii</w:t>
      </w:r>
      <w:r w:rsidRPr="00C40E8A">
        <w:rPr>
          <w:rFonts w:ascii="Arial" w:hAnsi="Arial" w:cs="Arial"/>
        </w:rPr>
        <w:t xml:space="preserve"> z dnia 2</w:t>
      </w:r>
      <w:r w:rsidR="0055143E" w:rsidRPr="00C40E8A">
        <w:rPr>
          <w:rFonts w:ascii="Arial" w:hAnsi="Arial" w:cs="Arial"/>
        </w:rPr>
        <w:t>3</w:t>
      </w:r>
      <w:r w:rsidRPr="00C40E8A">
        <w:rPr>
          <w:rFonts w:ascii="Arial" w:hAnsi="Arial" w:cs="Arial"/>
        </w:rPr>
        <w:t xml:space="preserve"> </w:t>
      </w:r>
      <w:r w:rsidR="0055143E" w:rsidRPr="00C40E8A">
        <w:rPr>
          <w:rFonts w:ascii="Arial" w:hAnsi="Arial" w:cs="Arial"/>
        </w:rPr>
        <w:t>grudnia</w:t>
      </w:r>
      <w:r w:rsidRPr="00C40E8A">
        <w:rPr>
          <w:rFonts w:ascii="Arial" w:hAnsi="Arial" w:cs="Arial"/>
        </w:rPr>
        <w:t xml:space="preserve"> 2020 r. w</w:t>
      </w:r>
      <w:r w:rsidR="008D5015" w:rsidRPr="00C40E8A">
        <w:rPr>
          <w:rFonts w:ascii="Arial" w:hAnsi="Arial" w:cs="Arial"/>
        </w:rPr>
        <w:t xml:space="preserve"> </w:t>
      </w:r>
      <w:r w:rsidRPr="00C40E8A">
        <w:rPr>
          <w:rFonts w:ascii="Arial" w:hAnsi="Arial" w:cs="Arial"/>
        </w:rPr>
        <w:t xml:space="preserve">sprawie podmiotowych środków dowodowych oraz innych dokumentów lub oświadczeń, jakich może żądać </w:t>
      </w:r>
      <w:r w:rsidRPr="00C40E8A">
        <w:rPr>
          <w:rFonts w:ascii="Arial" w:hAnsi="Arial" w:cs="Arial"/>
        </w:rPr>
        <w:lastRenderedPageBreak/>
        <w:t xml:space="preserve">zamawiający od wykonawcy (Dz. U. z 2020 r. poz. </w:t>
      </w:r>
      <w:r w:rsidR="0055143E" w:rsidRPr="00C40E8A">
        <w:rPr>
          <w:rFonts w:ascii="Arial" w:hAnsi="Arial" w:cs="Arial"/>
        </w:rPr>
        <w:t>2415</w:t>
      </w:r>
      <w:r w:rsidR="00A87630" w:rsidRPr="00C40E8A">
        <w:rPr>
          <w:rFonts w:ascii="Arial" w:hAnsi="Arial" w:cs="Arial"/>
        </w:rPr>
        <w:t xml:space="preserve"> z późn. zm.</w:t>
      </w:r>
      <w:r w:rsidRPr="00C40E8A">
        <w:rPr>
          <w:rFonts w:ascii="Arial" w:hAnsi="Arial" w:cs="Arial"/>
        </w:rPr>
        <w:t>),</w:t>
      </w:r>
      <w:bookmarkEnd w:id="11"/>
      <w:r w:rsidRPr="00C40E8A">
        <w:rPr>
          <w:rFonts w:ascii="Arial" w:hAnsi="Arial" w:cs="Arial"/>
        </w:rPr>
        <w:t xml:space="preserve"> sporządzone w języku obcym </w:t>
      </w:r>
      <w:r w:rsidR="001D0E2C" w:rsidRPr="00C40E8A">
        <w:rPr>
          <w:rFonts w:ascii="Arial" w:hAnsi="Arial" w:cs="Arial"/>
        </w:rPr>
        <w:t xml:space="preserve">przekazuje się </w:t>
      </w:r>
      <w:r w:rsidRPr="00C40E8A">
        <w:rPr>
          <w:rFonts w:ascii="Arial" w:hAnsi="Arial" w:cs="Arial"/>
        </w:rPr>
        <w:t>wraz z tłumaczeniem na język polski.</w:t>
      </w:r>
    </w:p>
    <w:p w14:paraId="010A79F5" w14:textId="3AA43E8C" w:rsidR="000C6B81" w:rsidRPr="00C40E8A" w:rsidRDefault="000C6B81" w:rsidP="00C40E8A">
      <w:pPr>
        <w:spacing w:line="276" w:lineRule="auto"/>
        <w:ind w:left="142" w:hanging="142"/>
        <w:rPr>
          <w:rFonts w:ascii="Arial" w:hAnsi="Arial" w:cs="Arial"/>
        </w:rPr>
      </w:pPr>
      <w:r w:rsidRPr="00C40E8A">
        <w:rPr>
          <w:rFonts w:ascii="Arial" w:hAnsi="Arial" w:cs="Arial"/>
          <w:b/>
        </w:rPr>
        <w:t>8.2.</w:t>
      </w:r>
      <w:r w:rsidRPr="00C40E8A">
        <w:rPr>
          <w:rFonts w:ascii="Arial" w:hAnsi="Arial" w:cs="Arial"/>
        </w:rPr>
        <w:t xml:space="preserve"> Treść oferty musi być zgodna z wymaganiami zamawiającego określonymi w</w:t>
      </w:r>
      <w:r w:rsidR="00474E92" w:rsidRPr="00C40E8A">
        <w:rPr>
          <w:rFonts w:ascii="Arial" w:hAnsi="Arial" w:cs="Arial"/>
        </w:rPr>
        <w:t xml:space="preserve"> </w:t>
      </w:r>
      <w:r w:rsidRPr="00C40E8A">
        <w:rPr>
          <w:rFonts w:ascii="Arial" w:hAnsi="Arial" w:cs="Arial"/>
        </w:rPr>
        <w:t>dokumentach zamówienia.</w:t>
      </w:r>
    </w:p>
    <w:p w14:paraId="09F55C30" w14:textId="2FFD4847" w:rsidR="000C6B81" w:rsidRPr="00C40E8A" w:rsidRDefault="000C6B81" w:rsidP="00C40E8A">
      <w:pPr>
        <w:spacing w:line="276" w:lineRule="auto"/>
        <w:ind w:left="142" w:hanging="142"/>
        <w:rPr>
          <w:rFonts w:ascii="Arial" w:hAnsi="Arial" w:cs="Arial"/>
        </w:rPr>
      </w:pPr>
      <w:r w:rsidRPr="00C40E8A">
        <w:rPr>
          <w:rFonts w:ascii="Arial" w:hAnsi="Arial" w:cs="Arial"/>
          <w:b/>
        </w:rPr>
        <w:t>8.3.</w:t>
      </w:r>
      <w:r w:rsidRPr="00C40E8A">
        <w:rPr>
          <w:rFonts w:ascii="Arial" w:hAnsi="Arial" w:cs="Arial"/>
        </w:rPr>
        <w:t xml:space="preserve"> Oferta oraz pozostałe oświadczenia i dokumenty, dla których zamawiający określił wzory w formie formularzy stanowiących załączniki do niniejszej </w:t>
      </w:r>
      <w:r w:rsidR="00BA48B6" w:rsidRPr="00C40E8A">
        <w:rPr>
          <w:rFonts w:ascii="Arial" w:hAnsi="Arial" w:cs="Arial"/>
        </w:rPr>
        <w:t>SWZ</w:t>
      </w:r>
      <w:r w:rsidRPr="00C40E8A">
        <w:rPr>
          <w:rFonts w:ascii="Arial" w:hAnsi="Arial" w:cs="Arial"/>
        </w:rPr>
        <w:t>, powinny być sporządzone zgodnie z tymi wzorami, co do treści oraz opisu, kolumn i wierszy.</w:t>
      </w:r>
    </w:p>
    <w:p w14:paraId="24DE490D" w14:textId="27F3BF20" w:rsidR="000C6B81" w:rsidRPr="00C40E8A" w:rsidRDefault="000C6B81" w:rsidP="00C40E8A">
      <w:pPr>
        <w:spacing w:line="276" w:lineRule="auto"/>
        <w:ind w:left="142" w:hanging="142"/>
        <w:rPr>
          <w:rFonts w:ascii="Arial" w:hAnsi="Arial" w:cs="Arial"/>
        </w:rPr>
      </w:pPr>
      <w:r w:rsidRPr="00C40E8A">
        <w:rPr>
          <w:rFonts w:ascii="Arial" w:hAnsi="Arial" w:cs="Arial"/>
          <w:b/>
        </w:rPr>
        <w:t>8.4.</w:t>
      </w:r>
      <w:r w:rsidRPr="00C40E8A">
        <w:rPr>
          <w:rFonts w:ascii="Arial" w:hAnsi="Arial" w:cs="Arial"/>
        </w:rPr>
        <w:t xml:space="preserve"> Oferta oraz </w:t>
      </w:r>
      <w:r w:rsidR="0055143E" w:rsidRPr="00C40E8A">
        <w:rPr>
          <w:rFonts w:ascii="Arial" w:hAnsi="Arial" w:cs="Arial"/>
        </w:rPr>
        <w:t>oświadczeni</w:t>
      </w:r>
      <w:r w:rsidR="005D7801" w:rsidRPr="00C40E8A">
        <w:rPr>
          <w:rFonts w:ascii="Arial" w:hAnsi="Arial" w:cs="Arial"/>
        </w:rPr>
        <w:t>e</w:t>
      </w:r>
      <w:r w:rsidR="00521ABF">
        <w:rPr>
          <w:rFonts w:ascii="Arial" w:hAnsi="Arial" w:cs="Arial"/>
        </w:rPr>
        <w:t>,</w:t>
      </w:r>
      <w:r w:rsidRPr="00C40E8A">
        <w:rPr>
          <w:rFonts w:ascii="Arial" w:hAnsi="Arial" w:cs="Arial"/>
        </w:rPr>
        <w:t xml:space="preserve"> </w:t>
      </w:r>
      <w:r w:rsidR="0055143E" w:rsidRPr="00C40E8A">
        <w:rPr>
          <w:rFonts w:ascii="Arial" w:hAnsi="Arial" w:cs="Arial"/>
        </w:rPr>
        <w:t>o który</w:t>
      </w:r>
      <w:r w:rsidR="005D7801" w:rsidRPr="00C40E8A">
        <w:rPr>
          <w:rFonts w:ascii="Arial" w:hAnsi="Arial" w:cs="Arial"/>
        </w:rPr>
        <w:t>m</w:t>
      </w:r>
      <w:r w:rsidR="0055143E" w:rsidRPr="00C40E8A">
        <w:rPr>
          <w:rFonts w:ascii="Arial" w:hAnsi="Arial" w:cs="Arial"/>
        </w:rPr>
        <w:t xml:space="preserve"> mowa w art. 125 ust. 1 ustawy P</w:t>
      </w:r>
      <w:r w:rsidR="005D7801" w:rsidRPr="00C40E8A">
        <w:rPr>
          <w:rFonts w:ascii="Arial" w:hAnsi="Arial" w:cs="Arial"/>
        </w:rPr>
        <w:t>rawo zamówień publicznych</w:t>
      </w:r>
      <w:r w:rsidR="0055143E" w:rsidRPr="00C40E8A">
        <w:rPr>
          <w:rFonts w:ascii="Arial" w:hAnsi="Arial" w:cs="Arial"/>
        </w:rPr>
        <w:t xml:space="preserve"> </w:t>
      </w:r>
      <w:r w:rsidRPr="00C40E8A">
        <w:rPr>
          <w:rFonts w:ascii="Arial" w:hAnsi="Arial" w:cs="Arial"/>
        </w:rPr>
        <w:t>powinny być podpisane przez osoby uprawnione do reprezentowania wykonawcy, wymienione w</w:t>
      </w:r>
      <w:r w:rsidR="008D5015" w:rsidRPr="00C40E8A">
        <w:rPr>
          <w:rFonts w:ascii="Arial" w:hAnsi="Arial" w:cs="Arial"/>
        </w:rPr>
        <w:t xml:space="preserve"> </w:t>
      </w:r>
      <w:r w:rsidRPr="00C40E8A">
        <w:rPr>
          <w:rFonts w:ascii="Arial" w:hAnsi="Arial" w:cs="Arial"/>
        </w:rPr>
        <w:t xml:space="preserve">dokumencie potwierdzającym status prawny firmy lub posiadające pełnomocnictwo. Pełnomocnictwo winno być sporządzone w </w:t>
      </w:r>
      <w:r w:rsidR="0055143E" w:rsidRPr="00C40E8A">
        <w:rPr>
          <w:rFonts w:ascii="Arial" w:hAnsi="Arial" w:cs="Arial"/>
        </w:rPr>
        <w:t xml:space="preserve">formie elektronicznej </w:t>
      </w:r>
      <w:r w:rsidR="00F46026" w:rsidRPr="00C40E8A">
        <w:rPr>
          <w:rFonts w:ascii="Arial" w:hAnsi="Arial" w:cs="Arial"/>
        </w:rPr>
        <w:t xml:space="preserve">opatrzone kwalifikowanym podpisem elektronicznym </w:t>
      </w:r>
      <w:r w:rsidR="0055143E" w:rsidRPr="00C40E8A">
        <w:rPr>
          <w:rFonts w:ascii="Arial" w:hAnsi="Arial" w:cs="Arial"/>
        </w:rPr>
        <w:t xml:space="preserve">lub w </w:t>
      </w:r>
      <w:r w:rsidRPr="00C40E8A">
        <w:rPr>
          <w:rFonts w:ascii="Arial" w:hAnsi="Arial" w:cs="Arial"/>
        </w:rPr>
        <w:t>postaci elektronicznej</w:t>
      </w:r>
      <w:r w:rsidR="0055143E" w:rsidRPr="00C40E8A">
        <w:rPr>
          <w:rFonts w:ascii="Arial" w:hAnsi="Arial" w:cs="Arial"/>
        </w:rPr>
        <w:t xml:space="preserve"> opatrzonej podpisem zaufanym lub podpisem osobistym</w:t>
      </w:r>
      <w:bookmarkStart w:id="12" w:name="_Hlk61332676"/>
      <w:r w:rsidR="00F46026" w:rsidRPr="00C40E8A">
        <w:rPr>
          <w:rFonts w:ascii="Arial" w:hAnsi="Arial" w:cs="Arial"/>
        </w:rPr>
        <w:t>.</w:t>
      </w:r>
    </w:p>
    <w:bookmarkEnd w:id="12"/>
    <w:p w14:paraId="218CA43B"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8.5.</w:t>
      </w:r>
      <w:r w:rsidRPr="00C40E8A">
        <w:rPr>
          <w:rFonts w:ascii="Arial" w:hAnsi="Arial" w:cs="Arial"/>
        </w:rPr>
        <w:t xml:space="preserve"> Wraz z formularzem oferty sporządzonym w </w:t>
      </w:r>
      <w:r w:rsidR="00F46026" w:rsidRPr="00C40E8A">
        <w:rPr>
          <w:rFonts w:ascii="Arial" w:hAnsi="Arial" w:cs="Arial"/>
        </w:rPr>
        <w:t>formie</w:t>
      </w:r>
      <w:r w:rsidRPr="00C40E8A">
        <w:rPr>
          <w:rFonts w:ascii="Arial" w:hAnsi="Arial" w:cs="Arial"/>
        </w:rPr>
        <w:t xml:space="preserve"> elektronicznej opatrzonej kwalifikowanym podpisem elektronicznym</w:t>
      </w:r>
      <w:r w:rsidR="00F46026" w:rsidRPr="00C40E8A">
        <w:rPr>
          <w:rFonts w:ascii="Arial" w:hAnsi="Arial" w:cs="Arial"/>
        </w:rPr>
        <w:t xml:space="preserve"> lub w postaci elektronicznej opatrzonej podpisem zaufanym lub podpisem osobistym </w:t>
      </w:r>
      <w:r w:rsidRPr="00C40E8A">
        <w:rPr>
          <w:rFonts w:ascii="Arial" w:hAnsi="Arial" w:cs="Arial"/>
        </w:rPr>
        <w:t xml:space="preserve">(na </w:t>
      </w:r>
      <w:r w:rsidRPr="00C40E8A">
        <w:rPr>
          <w:rFonts w:ascii="Arial" w:hAnsi="Arial" w:cs="Arial"/>
          <w:b/>
        </w:rPr>
        <w:t>załączniku nr 1</w:t>
      </w:r>
      <w:r w:rsidRPr="00C40E8A">
        <w:rPr>
          <w:rFonts w:ascii="Arial" w:hAnsi="Arial" w:cs="Arial"/>
        </w:rPr>
        <w:t xml:space="preserve"> do SWZ), za pośrednictwem Platformy zakupowej: </w:t>
      </w:r>
      <w:hyperlink r:id="rId28" w:history="1">
        <w:r w:rsidRPr="00C40E8A">
          <w:rPr>
            <w:rFonts w:ascii="Arial" w:hAnsi="Arial" w:cs="Arial"/>
          </w:rPr>
          <w:t>https://platformazakupowa.pl</w:t>
        </w:r>
      </w:hyperlink>
      <w:r w:rsidRPr="00C40E8A">
        <w:rPr>
          <w:rFonts w:ascii="Arial" w:hAnsi="Arial" w:cs="Arial"/>
        </w:rPr>
        <w:t xml:space="preserve"> lub poprzez profil nabywcy: </w:t>
      </w:r>
      <w:hyperlink r:id="rId29" w:history="1">
        <w:r w:rsidRPr="00C40E8A">
          <w:rPr>
            <w:rFonts w:ascii="Arial" w:hAnsi="Arial" w:cs="Arial"/>
          </w:rPr>
          <w:t>https://platformazakupowa.pl/pn/zdw_opole</w:t>
        </w:r>
      </w:hyperlink>
      <w:r w:rsidRPr="00C40E8A">
        <w:rPr>
          <w:rFonts w:ascii="Arial" w:hAnsi="Arial" w:cs="Arial"/>
        </w:rPr>
        <w:t xml:space="preserve"> zgodnie z zasadami określonymi w punkcie </w:t>
      </w:r>
      <w:r w:rsidRPr="00C40E8A">
        <w:rPr>
          <w:rFonts w:ascii="Arial" w:hAnsi="Arial" w:cs="Arial"/>
          <w:b/>
        </w:rPr>
        <w:t>7</w:t>
      </w:r>
      <w:r w:rsidRPr="00C40E8A">
        <w:rPr>
          <w:rFonts w:ascii="Arial" w:hAnsi="Arial" w:cs="Arial"/>
        </w:rPr>
        <w:t xml:space="preserve"> SWZ powinny być złożone:</w:t>
      </w:r>
    </w:p>
    <w:p w14:paraId="31AEC05D" w14:textId="02BCAF20" w:rsidR="006E3958" w:rsidRPr="00C40E8A" w:rsidRDefault="006E3958" w:rsidP="00C40E8A">
      <w:pPr>
        <w:spacing w:line="276" w:lineRule="auto"/>
        <w:ind w:left="284" w:hanging="142"/>
        <w:rPr>
          <w:rFonts w:ascii="Arial" w:hAnsi="Arial" w:cs="Arial"/>
        </w:rPr>
      </w:pPr>
      <w:r w:rsidRPr="00C40E8A">
        <w:rPr>
          <w:rFonts w:ascii="Arial" w:hAnsi="Arial" w:cs="Arial"/>
        </w:rPr>
        <w:t xml:space="preserve">1) </w:t>
      </w:r>
      <w:r w:rsidR="006129E7" w:rsidRPr="00C40E8A">
        <w:rPr>
          <w:rFonts w:ascii="Arial" w:hAnsi="Arial" w:cs="Arial"/>
        </w:rPr>
        <w:t xml:space="preserve">formularz cenowy </w:t>
      </w:r>
      <w:r w:rsidRPr="00C40E8A">
        <w:rPr>
          <w:rFonts w:ascii="Arial" w:hAnsi="Arial" w:cs="Arial"/>
        </w:rPr>
        <w:t>w formie elektronicznej opatrzon</w:t>
      </w:r>
      <w:r w:rsidR="00806C95" w:rsidRPr="00C40E8A">
        <w:rPr>
          <w:rFonts w:ascii="Arial" w:hAnsi="Arial" w:cs="Arial"/>
        </w:rPr>
        <w:t>y</w:t>
      </w:r>
      <w:r w:rsidRPr="00C40E8A">
        <w:rPr>
          <w:rFonts w:ascii="Arial" w:hAnsi="Arial" w:cs="Arial"/>
        </w:rPr>
        <w:t xml:space="preserve"> kwalifikowanym podpisem elektronicznym lub w postaci elektronicznej opatrzonej podpisem zaufanym lub podpisem osobistym – na </w:t>
      </w:r>
      <w:r w:rsidRPr="00C40E8A">
        <w:rPr>
          <w:rFonts w:ascii="Arial" w:hAnsi="Arial" w:cs="Arial"/>
          <w:b/>
        </w:rPr>
        <w:t>załącznik</w:t>
      </w:r>
      <w:r w:rsidR="006129E7" w:rsidRPr="00C40E8A">
        <w:rPr>
          <w:rFonts w:ascii="Arial" w:hAnsi="Arial" w:cs="Arial"/>
          <w:b/>
        </w:rPr>
        <w:t>ach</w:t>
      </w:r>
      <w:r w:rsidRPr="00C40E8A">
        <w:rPr>
          <w:rFonts w:ascii="Arial" w:hAnsi="Arial" w:cs="Arial"/>
          <w:b/>
        </w:rPr>
        <w:t xml:space="preserve"> nr 2</w:t>
      </w:r>
      <w:r w:rsidR="00995FD6" w:rsidRPr="00C40E8A">
        <w:rPr>
          <w:rFonts w:ascii="Arial" w:hAnsi="Arial" w:cs="Arial"/>
          <w:b/>
        </w:rPr>
        <w:t>a</w:t>
      </w:r>
      <w:r w:rsidR="00CD000F" w:rsidRPr="00CD000F">
        <w:rPr>
          <w:rFonts w:ascii="Arial" w:hAnsi="Arial" w:cs="Arial"/>
          <w:b/>
        </w:rPr>
        <w:t xml:space="preserve"> </w:t>
      </w:r>
      <w:r w:rsidR="00CD000F" w:rsidRPr="00C40E8A">
        <w:rPr>
          <w:rFonts w:ascii="Arial" w:hAnsi="Arial" w:cs="Arial"/>
          <w:b/>
        </w:rPr>
        <w:t>i/lub</w:t>
      </w:r>
      <w:r w:rsidR="006129E7" w:rsidRPr="00C40E8A">
        <w:rPr>
          <w:rFonts w:ascii="Arial" w:hAnsi="Arial" w:cs="Arial"/>
          <w:b/>
        </w:rPr>
        <w:t xml:space="preserve"> 2</w:t>
      </w:r>
      <w:r w:rsidR="00995FD6" w:rsidRPr="00C40E8A">
        <w:rPr>
          <w:rFonts w:ascii="Arial" w:hAnsi="Arial" w:cs="Arial"/>
          <w:b/>
        </w:rPr>
        <w:t>b</w:t>
      </w:r>
      <w:r w:rsidR="00CD000F" w:rsidRPr="00CD000F">
        <w:rPr>
          <w:rFonts w:ascii="Arial" w:hAnsi="Arial" w:cs="Arial"/>
          <w:b/>
        </w:rPr>
        <w:t xml:space="preserve"> </w:t>
      </w:r>
      <w:r w:rsidR="00CD000F" w:rsidRPr="00C40E8A">
        <w:rPr>
          <w:rFonts w:ascii="Arial" w:hAnsi="Arial" w:cs="Arial"/>
          <w:b/>
        </w:rPr>
        <w:t>i/lub</w:t>
      </w:r>
      <w:r w:rsidR="00521ABF">
        <w:rPr>
          <w:rFonts w:ascii="Arial" w:hAnsi="Arial" w:cs="Arial"/>
          <w:b/>
        </w:rPr>
        <w:t xml:space="preserve"> 2c</w:t>
      </w:r>
      <w:r w:rsidR="006129E7" w:rsidRPr="00C40E8A">
        <w:rPr>
          <w:rFonts w:ascii="Arial" w:hAnsi="Arial" w:cs="Arial"/>
          <w:b/>
        </w:rPr>
        <w:t xml:space="preserve"> </w:t>
      </w:r>
      <w:bookmarkStart w:id="13" w:name="_Hlk215049391"/>
      <w:r w:rsidR="006129E7" w:rsidRPr="00C40E8A">
        <w:rPr>
          <w:rFonts w:ascii="Arial" w:hAnsi="Arial" w:cs="Arial"/>
          <w:b/>
        </w:rPr>
        <w:t>i</w:t>
      </w:r>
      <w:r w:rsidR="00596310" w:rsidRPr="00C40E8A">
        <w:rPr>
          <w:rFonts w:ascii="Arial" w:hAnsi="Arial" w:cs="Arial"/>
          <w:b/>
        </w:rPr>
        <w:t>/lub</w:t>
      </w:r>
      <w:r w:rsidR="006129E7" w:rsidRPr="00C40E8A">
        <w:rPr>
          <w:rFonts w:ascii="Arial" w:hAnsi="Arial" w:cs="Arial"/>
          <w:b/>
        </w:rPr>
        <w:t xml:space="preserve"> </w:t>
      </w:r>
      <w:bookmarkEnd w:id="13"/>
      <w:r w:rsidR="006129E7" w:rsidRPr="00C40E8A">
        <w:rPr>
          <w:rFonts w:ascii="Arial" w:hAnsi="Arial" w:cs="Arial"/>
          <w:b/>
        </w:rPr>
        <w:t>2</w:t>
      </w:r>
      <w:r w:rsidR="00521ABF">
        <w:rPr>
          <w:rFonts w:ascii="Arial" w:hAnsi="Arial" w:cs="Arial"/>
          <w:b/>
        </w:rPr>
        <w:t>d</w:t>
      </w:r>
      <w:r w:rsidRPr="00C40E8A">
        <w:rPr>
          <w:rFonts w:ascii="Arial" w:hAnsi="Arial" w:cs="Arial"/>
        </w:rPr>
        <w:t xml:space="preserve"> do SWZ</w:t>
      </w:r>
      <w:r w:rsidR="000918DD" w:rsidRPr="00C40E8A">
        <w:rPr>
          <w:rFonts w:ascii="Arial" w:hAnsi="Arial" w:cs="Arial"/>
        </w:rPr>
        <w:t xml:space="preserve"> (zadania </w:t>
      </w:r>
      <w:r w:rsidR="000918DD" w:rsidRPr="00CD000F">
        <w:rPr>
          <w:rFonts w:ascii="Arial" w:hAnsi="Arial" w:cs="Arial"/>
        </w:rPr>
        <w:t>nr 1</w:t>
      </w:r>
      <w:r w:rsidR="00CD000F" w:rsidRPr="00CD000F">
        <w:rPr>
          <w:rFonts w:ascii="Arial" w:hAnsi="Arial" w:cs="Arial"/>
        </w:rPr>
        <w:t xml:space="preserve"> i/lub</w:t>
      </w:r>
      <w:r w:rsidR="000918DD" w:rsidRPr="00CD000F">
        <w:rPr>
          <w:rFonts w:ascii="Arial" w:hAnsi="Arial" w:cs="Arial"/>
        </w:rPr>
        <w:t xml:space="preserve"> 2</w:t>
      </w:r>
      <w:r w:rsidR="00CD000F" w:rsidRPr="00CD000F">
        <w:rPr>
          <w:rFonts w:ascii="Arial" w:hAnsi="Arial" w:cs="Arial"/>
        </w:rPr>
        <w:t xml:space="preserve"> i/lub</w:t>
      </w:r>
      <w:r w:rsidR="00521ABF" w:rsidRPr="00CD000F">
        <w:rPr>
          <w:rFonts w:ascii="Arial" w:hAnsi="Arial" w:cs="Arial"/>
        </w:rPr>
        <w:t xml:space="preserve"> 3</w:t>
      </w:r>
      <w:r w:rsidR="000918DD" w:rsidRPr="00CD000F">
        <w:rPr>
          <w:rFonts w:ascii="Arial" w:hAnsi="Arial" w:cs="Arial"/>
        </w:rPr>
        <w:t xml:space="preserve"> i</w:t>
      </w:r>
      <w:r w:rsidR="00521ABF" w:rsidRPr="00CD000F">
        <w:rPr>
          <w:rFonts w:ascii="Arial" w:hAnsi="Arial" w:cs="Arial"/>
        </w:rPr>
        <w:t xml:space="preserve"> </w:t>
      </w:r>
      <w:r w:rsidR="000918DD" w:rsidRPr="00CD000F">
        <w:rPr>
          <w:rFonts w:ascii="Arial" w:hAnsi="Arial" w:cs="Arial"/>
        </w:rPr>
        <w:t>/</w:t>
      </w:r>
      <w:r w:rsidR="00521ABF" w:rsidRPr="00CD000F">
        <w:rPr>
          <w:rFonts w:ascii="Arial" w:hAnsi="Arial" w:cs="Arial"/>
        </w:rPr>
        <w:t xml:space="preserve"> </w:t>
      </w:r>
      <w:r w:rsidR="000918DD" w:rsidRPr="00CD000F">
        <w:rPr>
          <w:rFonts w:ascii="Arial" w:hAnsi="Arial" w:cs="Arial"/>
        </w:rPr>
        <w:t>lub</w:t>
      </w:r>
      <w:r w:rsidR="000918DD" w:rsidRPr="00C40E8A">
        <w:rPr>
          <w:rFonts w:ascii="Arial" w:hAnsi="Arial" w:cs="Arial"/>
        </w:rPr>
        <w:t xml:space="preserve"> </w:t>
      </w:r>
      <w:r w:rsidR="00521ABF">
        <w:rPr>
          <w:rFonts w:ascii="Arial" w:hAnsi="Arial" w:cs="Arial"/>
          <w:bCs/>
        </w:rPr>
        <w:t>4</w:t>
      </w:r>
      <w:r w:rsidR="000918DD" w:rsidRPr="00C40E8A">
        <w:rPr>
          <w:rFonts w:ascii="Arial" w:hAnsi="Arial" w:cs="Arial"/>
        </w:rPr>
        <w:t>)</w:t>
      </w:r>
      <w:r w:rsidRPr="00C40E8A">
        <w:rPr>
          <w:rFonts w:ascii="Arial" w:hAnsi="Arial" w:cs="Arial"/>
        </w:rPr>
        <w:t>,</w:t>
      </w:r>
    </w:p>
    <w:p w14:paraId="66602772" w14:textId="70855754" w:rsidR="006E3958" w:rsidRPr="00C40E8A" w:rsidRDefault="006E3958" w:rsidP="00C40E8A">
      <w:pPr>
        <w:spacing w:line="276" w:lineRule="auto"/>
        <w:ind w:left="284" w:hanging="142"/>
        <w:rPr>
          <w:rFonts w:ascii="Arial" w:hAnsi="Arial" w:cs="Arial"/>
        </w:rPr>
      </w:pPr>
      <w:r w:rsidRPr="00C40E8A">
        <w:rPr>
          <w:rFonts w:ascii="Arial" w:hAnsi="Arial" w:cs="Arial"/>
        </w:rPr>
        <w:t>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 odniesieniu do wykonawcy, wykonawcy wspólnie ubiegającego się o zamówienie, jak również w odniesieniu do podmiotów udostępniających zasoby.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5E9A5243" w:rsidR="00BC1DBF" w:rsidRPr="00C40E8A" w:rsidRDefault="00BC1DBF" w:rsidP="00C40E8A">
      <w:pPr>
        <w:spacing w:line="276" w:lineRule="auto"/>
        <w:ind w:left="284" w:hanging="142"/>
        <w:rPr>
          <w:rFonts w:ascii="Arial" w:hAnsi="Arial" w:cs="Arial"/>
        </w:rPr>
      </w:pPr>
      <w:r w:rsidRPr="00C40E8A">
        <w:rPr>
          <w:rFonts w:ascii="Arial" w:hAnsi="Arial" w:cs="Arial"/>
        </w:rPr>
        <w:t xml:space="preserve">3) pełnomocnictwo lub inny dokument potwierdzający umocowanie do reprezentowania wykonawcy lub podmiotu udostępniającego </w:t>
      </w:r>
      <w:r w:rsidR="00870A79" w:rsidRPr="00C40E8A">
        <w:rPr>
          <w:rFonts w:ascii="Arial" w:hAnsi="Arial" w:cs="Arial"/>
        </w:rPr>
        <w:t>zasoby, chyba</w:t>
      </w:r>
      <w:r w:rsidRPr="00C40E8A">
        <w:rPr>
          <w:rFonts w:ascii="Arial" w:hAnsi="Arial" w:cs="Arial"/>
        </w:rPr>
        <w:t xml:space="preserve"> że umocowanie do reprezentacji wynika z dokumentów, o których mowa w podpunkcie 2 powyżej sporządzony w formie elektronicznej opatrzone kwalifikowanym podpisem elektronicznym</w:t>
      </w:r>
      <w:r w:rsidR="001A7196" w:rsidRPr="00C40E8A">
        <w:rPr>
          <w:rFonts w:ascii="Arial" w:hAnsi="Arial" w:cs="Arial"/>
        </w:rPr>
        <w:t xml:space="preserve"> lub w postaci elektronicznej opatrzonej podpisem zaufanym lub podpisem osobistym</w:t>
      </w:r>
      <w:r w:rsidRPr="00C40E8A">
        <w:rPr>
          <w:rFonts w:ascii="Arial" w:hAnsi="Arial" w:cs="Arial"/>
        </w:rPr>
        <w:t>,</w:t>
      </w:r>
    </w:p>
    <w:p w14:paraId="75C3EEF2" w14:textId="611BFA23" w:rsidR="00F536DB" w:rsidRPr="00C40E8A" w:rsidRDefault="00BC1DBF" w:rsidP="00C40E8A">
      <w:pPr>
        <w:spacing w:line="276" w:lineRule="auto"/>
        <w:ind w:left="284" w:hanging="142"/>
        <w:rPr>
          <w:rFonts w:ascii="Arial" w:hAnsi="Arial" w:cs="Arial"/>
        </w:rPr>
      </w:pPr>
      <w:r w:rsidRPr="00C40E8A">
        <w:rPr>
          <w:rFonts w:ascii="Arial" w:hAnsi="Arial" w:cs="Arial"/>
        </w:rPr>
        <w:t>4</w:t>
      </w:r>
      <w:r w:rsidR="00F536DB" w:rsidRPr="00C40E8A">
        <w:rPr>
          <w:rFonts w:ascii="Arial" w:hAnsi="Arial" w:cs="Arial"/>
        </w:rPr>
        <w:t xml:space="preserve">) </w:t>
      </w:r>
      <w:r w:rsidR="00E266D2" w:rsidRPr="00C40E8A">
        <w:rPr>
          <w:rFonts w:ascii="Arial" w:hAnsi="Arial" w:cs="Arial"/>
        </w:rPr>
        <w:t>oświadczenie,</w:t>
      </w:r>
      <w:r w:rsidR="00F536DB" w:rsidRPr="00C40E8A">
        <w:rPr>
          <w:rFonts w:ascii="Arial" w:hAnsi="Arial" w:cs="Arial"/>
        </w:rPr>
        <w:t xml:space="preserve"> o którym mowa w art. 125 ust. 1 ustawy Prawo zamówień publicznych w</w:t>
      </w:r>
      <w:r w:rsidR="00035413" w:rsidRPr="00C40E8A">
        <w:rPr>
          <w:rFonts w:ascii="Arial" w:hAnsi="Arial" w:cs="Arial"/>
        </w:rPr>
        <w:t xml:space="preserve"> </w:t>
      </w:r>
      <w:r w:rsidR="00F536DB" w:rsidRPr="00C40E8A">
        <w:rPr>
          <w:rFonts w:ascii="Arial" w:hAnsi="Arial" w:cs="Arial"/>
        </w:rPr>
        <w:t xml:space="preserve">formie elektronicznej opatrzonej kwalifikowanym podpisem </w:t>
      </w:r>
      <w:r w:rsidR="00F536DB" w:rsidRPr="00C40E8A">
        <w:rPr>
          <w:rFonts w:ascii="Arial" w:hAnsi="Arial" w:cs="Arial"/>
        </w:rPr>
        <w:lastRenderedPageBreak/>
        <w:t>elektronicznym lub w</w:t>
      </w:r>
      <w:r w:rsidR="00035413" w:rsidRPr="00C40E8A">
        <w:rPr>
          <w:rFonts w:ascii="Arial" w:hAnsi="Arial" w:cs="Arial"/>
          <w:u w:val="single"/>
        </w:rPr>
        <w:t xml:space="preserve"> </w:t>
      </w:r>
      <w:r w:rsidR="00F536DB" w:rsidRPr="00C40E8A">
        <w:rPr>
          <w:rFonts w:ascii="Arial" w:hAnsi="Arial" w:cs="Arial"/>
        </w:rPr>
        <w:t xml:space="preserve">postaci elektronicznej opatrzonej podpisem zaufanym lub podpisem osobistym – na </w:t>
      </w:r>
      <w:r w:rsidR="00F536DB" w:rsidRPr="00C40E8A">
        <w:rPr>
          <w:rFonts w:ascii="Arial" w:hAnsi="Arial" w:cs="Arial"/>
          <w:b/>
        </w:rPr>
        <w:t>załączniku nr 3</w:t>
      </w:r>
      <w:r w:rsidR="00F536DB" w:rsidRPr="00C40E8A">
        <w:rPr>
          <w:rFonts w:ascii="Arial" w:hAnsi="Arial" w:cs="Arial"/>
        </w:rPr>
        <w:t xml:space="preserve"> do SWZ,</w:t>
      </w:r>
    </w:p>
    <w:p w14:paraId="78B2BDB6" w14:textId="7CB3715D" w:rsidR="00F536DB" w:rsidRPr="00C40E8A" w:rsidRDefault="00BC1DBF" w:rsidP="00C40E8A">
      <w:pPr>
        <w:spacing w:line="276" w:lineRule="auto"/>
        <w:ind w:left="284" w:hanging="142"/>
        <w:rPr>
          <w:rFonts w:ascii="Arial" w:hAnsi="Arial" w:cs="Arial"/>
        </w:rPr>
      </w:pPr>
      <w:r w:rsidRPr="00C40E8A">
        <w:rPr>
          <w:rFonts w:ascii="Arial" w:hAnsi="Arial" w:cs="Arial"/>
        </w:rPr>
        <w:t>4</w:t>
      </w:r>
      <w:r w:rsidR="00F536DB" w:rsidRPr="00C40E8A">
        <w:rPr>
          <w:rFonts w:ascii="Arial" w:hAnsi="Arial" w:cs="Arial"/>
        </w:rPr>
        <w:t>a) wykonawca, w przypadku polegania na zdolnościach lub sytuacji podmiotów udostępniających zasoby, przedstawia, wraz z oświadczeniem, o którym mowa w</w:t>
      </w:r>
      <w:r w:rsidR="004A2E6D" w:rsidRPr="00C40E8A">
        <w:rPr>
          <w:rFonts w:ascii="Arial" w:hAnsi="Arial" w:cs="Arial"/>
        </w:rPr>
        <w:t xml:space="preserve"> </w:t>
      </w:r>
      <w:r w:rsidR="00F536DB" w:rsidRPr="00C40E8A">
        <w:rPr>
          <w:rFonts w:ascii="Arial" w:hAnsi="Arial" w:cs="Arial"/>
        </w:rPr>
        <w:t xml:space="preserve">podpunkcie </w:t>
      </w:r>
      <w:r w:rsidRPr="00C40E8A">
        <w:rPr>
          <w:rFonts w:ascii="Arial" w:hAnsi="Arial" w:cs="Arial"/>
        </w:rPr>
        <w:t>4</w:t>
      </w:r>
      <w:r w:rsidR="00F536DB" w:rsidRPr="00C40E8A">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na </w:t>
      </w:r>
      <w:r w:rsidR="00F536DB" w:rsidRPr="00C40E8A">
        <w:rPr>
          <w:rFonts w:ascii="Arial" w:hAnsi="Arial" w:cs="Arial"/>
          <w:b/>
        </w:rPr>
        <w:t>załączniku nr 3a</w:t>
      </w:r>
      <w:r w:rsidR="00F536DB" w:rsidRPr="00C40E8A">
        <w:rPr>
          <w:rFonts w:ascii="Arial" w:hAnsi="Arial" w:cs="Arial"/>
        </w:rPr>
        <w:t xml:space="preserve"> do SWZ.</w:t>
      </w:r>
    </w:p>
    <w:p w14:paraId="7C24DC6F" w14:textId="77777777" w:rsidR="00F536DB" w:rsidRPr="00C40E8A" w:rsidRDefault="00F536DB" w:rsidP="00C40E8A">
      <w:pPr>
        <w:spacing w:line="276" w:lineRule="auto"/>
        <w:ind w:left="284"/>
        <w:rPr>
          <w:rFonts w:ascii="Arial" w:hAnsi="Arial" w:cs="Arial"/>
        </w:rPr>
      </w:pPr>
      <w:r w:rsidRPr="00C40E8A">
        <w:rPr>
          <w:rFonts w:ascii="Arial" w:hAnsi="Arial" w:cs="Arial"/>
        </w:rPr>
        <w:t xml:space="preserve">Oświadczenia podmiotów udostępniających zasoby w zakresie w jakim potwierdzają okoliczności, o których mowa w treści art. 57 ustawy Prawo zamówień publicznych muszą mieć formę dokumentu elektronicznego, podpisanego kwalifikowanym podpisem elektronicznym lub w postaci elektronicznej opatrzonej podpisem zaufanym lub podpisem osobistym przez każdy z tych podmiotów zgodnie z zasadami określonymi w punkcie </w:t>
      </w:r>
      <w:r w:rsidRPr="00C40E8A">
        <w:rPr>
          <w:rFonts w:ascii="Arial" w:hAnsi="Arial" w:cs="Arial"/>
          <w:b/>
        </w:rPr>
        <w:t>7</w:t>
      </w:r>
      <w:r w:rsidRPr="00C40E8A">
        <w:rPr>
          <w:rFonts w:ascii="Arial" w:hAnsi="Arial" w:cs="Arial"/>
        </w:rPr>
        <w:t xml:space="preserve"> SWZ,</w:t>
      </w:r>
    </w:p>
    <w:p w14:paraId="2D298F21" w14:textId="06E90FCF" w:rsidR="00F536DB" w:rsidRPr="00C40E8A" w:rsidRDefault="00BC1DBF" w:rsidP="00C40E8A">
      <w:pPr>
        <w:spacing w:line="276" w:lineRule="auto"/>
        <w:ind w:left="284" w:hanging="142"/>
        <w:rPr>
          <w:rFonts w:ascii="Arial" w:hAnsi="Arial" w:cs="Arial"/>
        </w:rPr>
      </w:pPr>
      <w:r w:rsidRPr="00C40E8A">
        <w:rPr>
          <w:rFonts w:ascii="Arial" w:hAnsi="Arial" w:cs="Arial"/>
        </w:rPr>
        <w:t>4</w:t>
      </w:r>
      <w:r w:rsidR="009C6463" w:rsidRPr="00C40E8A">
        <w:rPr>
          <w:rFonts w:ascii="Arial" w:hAnsi="Arial" w:cs="Arial"/>
        </w:rPr>
        <w:t>b</w:t>
      </w:r>
      <w:r w:rsidR="00F536DB" w:rsidRPr="00C40E8A">
        <w:rPr>
          <w:rFonts w:ascii="Arial" w:hAnsi="Arial" w:cs="Arial"/>
        </w:rPr>
        <w:t>) w przypadku wykonawców wspólnie ubiegających się o zamówienie oświadczenie</w:t>
      </w:r>
      <w:r w:rsidR="00FB5F8D">
        <w:rPr>
          <w:rFonts w:ascii="Arial" w:hAnsi="Arial" w:cs="Arial"/>
        </w:rPr>
        <w:t>,</w:t>
      </w:r>
      <w:r w:rsidR="00F536DB" w:rsidRPr="00C40E8A">
        <w:rPr>
          <w:rFonts w:ascii="Arial" w:hAnsi="Arial" w:cs="Arial"/>
        </w:rPr>
        <w:t xml:space="preserve"> o którym mowa w art. 125 ust. 1 ustawy Prawo zamówień publicznych składa każdy z nich zgodnie z zasadami określonymi w punkcie </w:t>
      </w:r>
      <w:r w:rsidR="00F536DB" w:rsidRPr="00C40E8A">
        <w:rPr>
          <w:rFonts w:ascii="Arial" w:hAnsi="Arial" w:cs="Arial"/>
          <w:b/>
        </w:rPr>
        <w:t>7</w:t>
      </w:r>
      <w:r w:rsidR="00F536DB" w:rsidRPr="00C40E8A">
        <w:rPr>
          <w:rFonts w:ascii="Arial" w:hAnsi="Arial" w:cs="Arial"/>
        </w:rPr>
        <w:t xml:space="preserve"> SWZ</w:t>
      </w:r>
      <w:r w:rsidR="0011140A" w:rsidRPr="00C40E8A">
        <w:rPr>
          <w:rFonts w:ascii="Arial" w:hAnsi="Arial" w:cs="Arial"/>
        </w:rPr>
        <w:t>,</w:t>
      </w:r>
    </w:p>
    <w:p w14:paraId="2E64A1C2" w14:textId="1EDA8A09" w:rsidR="00F536DB" w:rsidRPr="00C40E8A" w:rsidRDefault="00BC1DBF" w:rsidP="00C40E8A">
      <w:pPr>
        <w:spacing w:line="276" w:lineRule="auto"/>
        <w:ind w:left="284" w:hanging="142"/>
        <w:rPr>
          <w:rFonts w:ascii="Arial" w:hAnsi="Arial" w:cs="Arial"/>
        </w:rPr>
      </w:pPr>
      <w:r w:rsidRPr="00C40E8A">
        <w:rPr>
          <w:rFonts w:ascii="Arial" w:hAnsi="Arial" w:cs="Arial"/>
        </w:rPr>
        <w:t>5</w:t>
      </w:r>
      <w:r w:rsidR="00F536DB" w:rsidRPr="00C40E8A">
        <w:rPr>
          <w:rFonts w:ascii="Arial" w:hAnsi="Arial" w:cs="Arial"/>
        </w:rPr>
        <w:t>) pełnomocnictwo potwierdzające umocowanie do reprezentowania wszystkich wykonawców wspólnie ubiegających się o udzielenie zamówienia sporządzone w formie elektronicznej i opatrzone kwalifikowanym podpisem elektronicznym lub w postaci elektronicznej opatrzonej podpisem zaufanym lub podpisem osobistym</w:t>
      </w:r>
      <w:r w:rsidR="0011140A" w:rsidRPr="00C40E8A">
        <w:rPr>
          <w:rFonts w:ascii="Arial" w:hAnsi="Arial" w:cs="Arial"/>
        </w:rPr>
        <w:t>,</w:t>
      </w:r>
    </w:p>
    <w:p w14:paraId="659E4EDD" w14:textId="0182D7E0" w:rsidR="00F536DB" w:rsidRPr="00C40E8A" w:rsidRDefault="00BC1DBF" w:rsidP="00C40E8A">
      <w:pPr>
        <w:spacing w:line="276" w:lineRule="auto"/>
        <w:ind w:left="284" w:hanging="142"/>
        <w:rPr>
          <w:rFonts w:ascii="Arial" w:hAnsi="Arial" w:cs="Arial"/>
        </w:rPr>
      </w:pPr>
      <w:r w:rsidRPr="00C40E8A">
        <w:rPr>
          <w:rFonts w:ascii="Arial" w:hAnsi="Arial" w:cs="Arial"/>
        </w:rPr>
        <w:t>6</w:t>
      </w:r>
      <w:r w:rsidR="00F536DB" w:rsidRPr="00C40E8A">
        <w:rPr>
          <w:rFonts w:ascii="Arial" w:hAnsi="Arial" w:cs="Arial"/>
        </w:rPr>
        <w:t xml:space="preserve">) zobowiązania podmiotów udostępniających zasoby, o których mowa w punkcie </w:t>
      </w:r>
      <w:r w:rsidR="00F536DB" w:rsidRPr="00C40E8A">
        <w:rPr>
          <w:rFonts w:ascii="Arial" w:hAnsi="Arial" w:cs="Arial"/>
          <w:b/>
        </w:rPr>
        <w:t>4.5 podpunkt 2</w:t>
      </w:r>
      <w:r w:rsidR="00F536DB" w:rsidRPr="00C40E8A">
        <w:rPr>
          <w:rFonts w:ascii="Arial" w:hAnsi="Arial" w:cs="Arial"/>
        </w:rPr>
        <w:t xml:space="preserve"> SWZ </w:t>
      </w:r>
      <w:r w:rsidR="00137728" w:rsidRPr="00C40E8A">
        <w:rPr>
          <w:rFonts w:ascii="Arial" w:hAnsi="Arial" w:cs="Arial"/>
        </w:rPr>
        <w:t>sporządzone</w:t>
      </w:r>
      <w:r w:rsidR="000C503E" w:rsidRPr="00C40E8A">
        <w:rPr>
          <w:rFonts w:ascii="Arial" w:hAnsi="Arial" w:cs="Arial"/>
        </w:rPr>
        <w:t xml:space="preserve"> </w:t>
      </w:r>
      <w:r w:rsidR="00F536DB" w:rsidRPr="00C40E8A">
        <w:rPr>
          <w:rFonts w:ascii="Arial" w:hAnsi="Arial" w:cs="Arial"/>
        </w:rPr>
        <w:t xml:space="preserve">w formie elektronicznej opatrzonej kwalifikowanym podpisem elektronicznym lub w postaci elektronicznej opatrzonej podpisem zaufanym lub podpisem osobistym – wzór zobowiązania stanowi </w:t>
      </w:r>
      <w:r w:rsidR="00F536DB" w:rsidRPr="00C40E8A">
        <w:rPr>
          <w:rFonts w:ascii="Arial" w:hAnsi="Arial" w:cs="Arial"/>
          <w:b/>
        </w:rPr>
        <w:t>załącznik nr 4</w:t>
      </w:r>
      <w:r w:rsidR="00F536DB" w:rsidRPr="00C40E8A">
        <w:rPr>
          <w:rFonts w:ascii="Arial" w:hAnsi="Arial" w:cs="Arial"/>
        </w:rPr>
        <w:t xml:space="preserve"> do SWZ,</w:t>
      </w:r>
    </w:p>
    <w:p w14:paraId="221BC2AB" w14:textId="1B53D633" w:rsidR="000918DD" w:rsidRPr="00C40E8A" w:rsidRDefault="00BF68BE" w:rsidP="00C40E8A">
      <w:pPr>
        <w:spacing w:line="276" w:lineRule="auto"/>
        <w:ind w:left="284" w:hanging="142"/>
        <w:rPr>
          <w:rFonts w:ascii="Arial" w:hAnsi="Arial" w:cs="Arial"/>
        </w:rPr>
      </w:pPr>
      <w:r w:rsidRPr="00C40E8A">
        <w:rPr>
          <w:rFonts w:ascii="Arial" w:hAnsi="Arial" w:cs="Arial"/>
        </w:rPr>
        <w:t>7</w:t>
      </w:r>
      <w:r w:rsidR="000918DD" w:rsidRPr="00C40E8A">
        <w:rPr>
          <w:rFonts w:ascii="Arial" w:hAnsi="Arial" w:cs="Arial"/>
        </w:rPr>
        <w:t xml:space="preserve">) </w:t>
      </w:r>
      <w:r w:rsidR="00035413" w:rsidRPr="00C40E8A">
        <w:rPr>
          <w:rFonts w:ascii="Arial" w:hAnsi="Arial" w:cs="Arial"/>
        </w:rPr>
        <w:t>oświadczenie,</w:t>
      </w:r>
      <w:r w:rsidR="000918DD" w:rsidRPr="00C40E8A">
        <w:rPr>
          <w:rFonts w:ascii="Arial" w:hAnsi="Arial" w:cs="Arial"/>
        </w:rPr>
        <w:t xml:space="preserve"> o którym mowa w art. 117 ust 4 ustawy Prawo zamówień publicznych lub w</w:t>
      </w:r>
      <w:r w:rsidR="00035413" w:rsidRPr="00C40E8A">
        <w:rPr>
          <w:rFonts w:ascii="Arial" w:hAnsi="Arial" w:cs="Arial"/>
        </w:rPr>
        <w:t xml:space="preserve"> </w:t>
      </w:r>
      <w:r w:rsidR="000918DD" w:rsidRPr="00C40E8A">
        <w:rPr>
          <w:rFonts w:ascii="Arial" w:hAnsi="Arial" w:cs="Arial"/>
        </w:rPr>
        <w:t xml:space="preserve">punkcie </w:t>
      </w:r>
      <w:r w:rsidR="000918DD" w:rsidRPr="00C40E8A">
        <w:rPr>
          <w:rFonts w:ascii="Arial" w:hAnsi="Arial" w:cs="Arial"/>
          <w:b/>
        </w:rPr>
        <w:t>6.6</w:t>
      </w:r>
      <w:r w:rsidR="000918DD" w:rsidRPr="00C40E8A">
        <w:rPr>
          <w:rFonts w:ascii="Arial" w:hAnsi="Arial" w:cs="Arial"/>
        </w:rPr>
        <w:t xml:space="preserve"> SWZ – zgodnie z </w:t>
      </w:r>
      <w:r w:rsidR="000918DD" w:rsidRPr="00C40E8A">
        <w:rPr>
          <w:rFonts w:ascii="Arial" w:hAnsi="Arial" w:cs="Arial"/>
          <w:b/>
        </w:rPr>
        <w:t xml:space="preserve">załącznikiem nr </w:t>
      </w:r>
      <w:r w:rsidRPr="00C40E8A">
        <w:rPr>
          <w:rFonts w:ascii="Arial" w:hAnsi="Arial" w:cs="Arial"/>
          <w:b/>
        </w:rPr>
        <w:t>5</w:t>
      </w:r>
      <w:r w:rsidR="000918DD" w:rsidRPr="00C40E8A">
        <w:rPr>
          <w:rFonts w:ascii="Arial" w:hAnsi="Arial" w:cs="Arial"/>
        </w:rPr>
        <w:t xml:space="preserve"> do SWZ (dotyczy tylko wykonawców wspólnie ubiegających się o udzielenie zamówienia).</w:t>
      </w:r>
    </w:p>
    <w:p w14:paraId="20B703F1" w14:textId="5A1414C4" w:rsidR="00393906" w:rsidRPr="00C40E8A" w:rsidRDefault="000C6B81" w:rsidP="00C40E8A">
      <w:pPr>
        <w:spacing w:line="276" w:lineRule="auto"/>
        <w:ind w:left="142" w:hanging="142"/>
        <w:rPr>
          <w:rFonts w:ascii="Arial" w:hAnsi="Arial" w:cs="Arial"/>
          <w:b/>
        </w:rPr>
      </w:pPr>
      <w:r w:rsidRPr="00C40E8A">
        <w:rPr>
          <w:rFonts w:ascii="Arial" w:hAnsi="Arial" w:cs="Arial"/>
          <w:b/>
        </w:rPr>
        <w:t>8.6.</w:t>
      </w:r>
      <w:r w:rsidRPr="00C40E8A">
        <w:rPr>
          <w:rFonts w:ascii="Arial" w:hAnsi="Arial" w:cs="Arial"/>
        </w:rPr>
        <w:t xml:space="preserve"> Dokumenty lub oświadczenia, o których mowa w rozporządzeniu</w:t>
      </w:r>
      <w:r w:rsidR="009D5564" w:rsidRPr="00C40E8A">
        <w:rPr>
          <w:rFonts w:ascii="Arial" w:hAnsi="Arial" w:cs="Arial"/>
        </w:rPr>
        <w:t xml:space="preserve"> Ministra Rozwoju, Pracy i Technologii z dnia</w:t>
      </w:r>
      <w:r w:rsidR="00866EF5" w:rsidRPr="00C40E8A">
        <w:rPr>
          <w:rFonts w:ascii="Arial" w:hAnsi="Arial" w:cs="Arial"/>
        </w:rPr>
        <w:t xml:space="preserve"> </w:t>
      </w:r>
      <w:r w:rsidR="009D5564" w:rsidRPr="00C40E8A">
        <w:rPr>
          <w:rFonts w:ascii="Arial" w:hAnsi="Arial" w:cs="Arial"/>
        </w:rPr>
        <w:t>23 grudnia 2020 r. w</w:t>
      </w:r>
      <w:r w:rsidR="000C611B" w:rsidRPr="00C40E8A">
        <w:rPr>
          <w:rFonts w:ascii="Arial" w:hAnsi="Arial" w:cs="Arial"/>
        </w:rPr>
        <w:t xml:space="preserve"> </w:t>
      </w:r>
      <w:r w:rsidR="009D5564" w:rsidRPr="00C40E8A">
        <w:rPr>
          <w:rFonts w:ascii="Arial" w:hAnsi="Arial" w:cs="Arial"/>
        </w:rPr>
        <w:t>sprawie podmiotowych środków dowodowych oraz innych dokumentów lub oświadczeń, jakich może żądać zamawiający od wykonawcy (Dz. U. z 2020 r. poz. 2415</w:t>
      </w:r>
      <w:r w:rsidR="00B873E0" w:rsidRPr="00C40E8A">
        <w:rPr>
          <w:rFonts w:ascii="Arial" w:hAnsi="Arial" w:cs="Arial"/>
        </w:rPr>
        <w:t xml:space="preserve"> z późn. zm.</w:t>
      </w:r>
      <w:r w:rsidR="009D5564" w:rsidRPr="00C40E8A">
        <w:rPr>
          <w:rFonts w:ascii="Arial" w:hAnsi="Arial" w:cs="Arial"/>
        </w:rPr>
        <w:t>)</w:t>
      </w:r>
      <w:r w:rsidRPr="00C40E8A">
        <w:rPr>
          <w:rFonts w:ascii="Arial" w:hAnsi="Arial" w:cs="Arial"/>
        </w:rPr>
        <w:t xml:space="preserve">, zwany dalej „rozporządzeniem” składane przez wykonawcę i </w:t>
      </w:r>
      <w:r w:rsidR="000C503E" w:rsidRPr="00C40E8A">
        <w:rPr>
          <w:rFonts w:ascii="Arial" w:hAnsi="Arial" w:cs="Arial"/>
        </w:rPr>
        <w:t>podmiot udostępniający zasoby</w:t>
      </w:r>
      <w:r w:rsidRPr="00C40E8A">
        <w:rPr>
          <w:rFonts w:ascii="Arial" w:hAnsi="Arial" w:cs="Arial"/>
        </w:rPr>
        <w:t xml:space="preserve">, na zdolnościach lub sytuacji których polega wykonawca na zasadach określonych w art. 118 ustawy Prawo zamówień publicznych, </w:t>
      </w:r>
      <w:r w:rsidR="003E4714" w:rsidRPr="00C40E8A">
        <w:rPr>
          <w:rFonts w:ascii="Arial" w:hAnsi="Arial" w:cs="Arial"/>
        </w:rPr>
        <w:t xml:space="preserve">sporządza się w formie </w:t>
      </w:r>
      <w:r w:rsidR="0014302E" w:rsidRPr="00C40E8A">
        <w:rPr>
          <w:rFonts w:ascii="Arial" w:hAnsi="Arial" w:cs="Arial"/>
        </w:rPr>
        <w:t>elektronicznej</w:t>
      </w:r>
      <w:r w:rsidRPr="00C40E8A">
        <w:rPr>
          <w:rFonts w:ascii="Arial" w:hAnsi="Arial" w:cs="Arial"/>
        </w:rPr>
        <w:t xml:space="preserve"> opatrzone kwalifikowanym podpisem elektronicznym</w:t>
      </w:r>
      <w:r w:rsidR="00F15A70" w:rsidRPr="00C40E8A">
        <w:rPr>
          <w:rFonts w:ascii="Arial" w:hAnsi="Arial" w:cs="Arial"/>
        </w:rPr>
        <w:t xml:space="preserve"> lub w postaci elektronicznej opatrzonej podpisem zaufanym lub podpisem osobistym</w:t>
      </w:r>
      <w:r w:rsidRPr="00C40E8A">
        <w:rPr>
          <w:rFonts w:ascii="Arial" w:hAnsi="Arial" w:cs="Arial"/>
        </w:rPr>
        <w:t xml:space="preserve"> lub elektronicznej kopii dokumentu lub oświadczenia poświadczonej za zgodność z oryginałem.</w:t>
      </w:r>
    </w:p>
    <w:p w14:paraId="281F0686" w14:textId="4D5FDA0B" w:rsidR="00393906" w:rsidRPr="00C40E8A" w:rsidRDefault="000C6B81" w:rsidP="00C40E8A">
      <w:pPr>
        <w:spacing w:line="276" w:lineRule="auto"/>
        <w:ind w:left="142" w:hanging="142"/>
        <w:rPr>
          <w:rFonts w:ascii="Arial" w:hAnsi="Arial" w:cs="Arial"/>
        </w:rPr>
      </w:pPr>
      <w:r w:rsidRPr="00C40E8A">
        <w:rPr>
          <w:rFonts w:ascii="Arial" w:hAnsi="Arial" w:cs="Arial"/>
          <w:b/>
        </w:rPr>
        <w:t>8.7.</w:t>
      </w:r>
      <w:r w:rsidR="00393906" w:rsidRPr="00C40E8A">
        <w:rPr>
          <w:rFonts w:ascii="Arial" w:hAnsi="Arial" w:cs="Arial"/>
        </w:rPr>
        <w:t xml:space="preserve"> W przypadku gdy podmiotowe środki dowodowe, przedmiotowe środki dowodowe, inne </w:t>
      </w:r>
      <w:r w:rsidR="008378AB" w:rsidRPr="00C40E8A">
        <w:rPr>
          <w:rFonts w:ascii="Arial" w:hAnsi="Arial" w:cs="Arial"/>
        </w:rPr>
        <w:t>dokumenty, w tym dokumenty, o których mowa w art. 94 ust. 2 ustawy Prawo zamówień publicznych lub</w:t>
      </w:r>
      <w:r w:rsidR="00393906" w:rsidRPr="00C40E8A">
        <w:rPr>
          <w:rFonts w:ascii="Arial" w:hAnsi="Arial" w:cs="Arial"/>
        </w:rPr>
        <w:t xml:space="preserve"> dokumenty potwierdzające umocowanie </w:t>
      </w:r>
      <w:r w:rsidR="00393906" w:rsidRPr="00C40E8A">
        <w:rPr>
          <w:rFonts w:ascii="Arial" w:hAnsi="Arial" w:cs="Arial"/>
        </w:rPr>
        <w:lastRenderedPageBreak/>
        <w:t>do reprezentowania odpowiednio wykonawcy, wykonawców wspólnie ubiegających się o udzielenie zamówienia publicznego, podmiotu udostępniającego zasoby na zasadach określonych w art. 118 ustawy</w:t>
      </w:r>
      <w:r w:rsidR="00375972" w:rsidRPr="00C40E8A">
        <w:rPr>
          <w:rFonts w:ascii="Arial" w:hAnsi="Arial" w:cs="Arial"/>
        </w:rPr>
        <w:t xml:space="preserve"> Prawo zamówień publicznych</w:t>
      </w:r>
      <w:r w:rsidR="00393906" w:rsidRPr="00C40E8A">
        <w:rPr>
          <w:rFonts w:ascii="Arial" w:hAnsi="Arial" w:cs="Arial"/>
        </w:rPr>
        <w:t>,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494A1194" w14:textId="0CE058BC" w:rsidR="00393906" w:rsidRPr="00C40E8A" w:rsidRDefault="00393906" w:rsidP="00C40E8A">
      <w:pPr>
        <w:spacing w:line="276" w:lineRule="auto"/>
        <w:ind w:left="142" w:hanging="142"/>
        <w:rPr>
          <w:rFonts w:ascii="Arial" w:hAnsi="Arial" w:cs="Arial"/>
        </w:rPr>
      </w:pPr>
      <w:r w:rsidRPr="00C40E8A">
        <w:rPr>
          <w:rFonts w:ascii="Arial" w:hAnsi="Arial" w:cs="Arial"/>
          <w:b/>
        </w:rPr>
        <w:t>8.8</w:t>
      </w:r>
      <w:r w:rsidRPr="00C40E8A">
        <w:rPr>
          <w:rFonts w:ascii="Arial" w:hAnsi="Arial" w:cs="Arial"/>
        </w:rPr>
        <w:t xml:space="preserve">. </w:t>
      </w:r>
      <w:r w:rsidR="00FA5F04" w:rsidRPr="00C40E8A">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C40E8A">
        <w:rPr>
          <w:rFonts w:ascii="Arial" w:hAnsi="Arial" w:cs="Arial"/>
        </w:rPr>
        <w:t>,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5808F08" w14:textId="77777777" w:rsidR="0063732A" w:rsidRPr="00C40E8A" w:rsidRDefault="00393906" w:rsidP="00C40E8A">
      <w:pPr>
        <w:spacing w:line="276" w:lineRule="auto"/>
        <w:ind w:left="142" w:hanging="142"/>
        <w:rPr>
          <w:rFonts w:ascii="Arial" w:hAnsi="Arial" w:cs="Arial"/>
        </w:rPr>
      </w:pPr>
      <w:r w:rsidRPr="00C40E8A">
        <w:rPr>
          <w:rFonts w:ascii="Arial" w:hAnsi="Arial" w:cs="Arial"/>
          <w:b/>
        </w:rPr>
        <w:t>8.9</w:t>
      </w:r>
      <w:r w:rsidRPr="00C40E8A">
        <w:rPr>
          <w:rFonts w:ascii="Arial" w:hAnsi="Arial" w:cs="Arial"/>
        </w:rPr>
        <w:t xml:space="preserve">. Poświadczenia zgodności cyfrowego odwzorowania z dokumentem w postaci papierowej, o którym mowa w punkcie </w:t>
      </w:r>
      <w:r w:rsidRPr="00C40E8A">
        <w:rPr>
          <w:rFonts w:ascii="Arial" w:hAnsi="Arial" w:cs="Arial"/>
          <w:b/>
        </w:rPr>
        <w:t>8.8</w:t>
      </w:r>
      <w:r w:rsidR="00C51211" w:rsidRPr="00C40E8A">
        <w:rPr>
          <w:rFonts w:ascii="Arial" w:hAnsi="Arial" w:cs="Arial"/>
        </w:rPr>
        <w:t xml:space="preserve"> powyżej</w:t>
      </w:r>
      <w:r w:rsidRPr="00C40E8A">
        <w:rPr>
          <w:rFonts w:ascii="Arial" w:hAnsi="Arial" w:cs="Arial"/>
        </w:rPr>
        <w:t>, dokonuje w przypadku:</w:t>
      </w:r>
    </w:p>
    <w:p w14:paraId="40432E31" w14:textId="77777777" w:rsidR="0063732A" w:rsidRPr="00C40E8A" w:rsidRDefault="00393906" w:rsidP="00C40E8A">
      <w:pPr>
        <w:spacing w:line="276" w:lineRule="auto"/>
        <w:ind w:left="284" w:hanging="142"/>
        <w:rPr>
          <w:rFonts w:ascii="Arial" w:hAnsi="Arial" w:cs="Arial"/>
        </w:rPr>
      </w:pPr>
      <w:r w:rsidRPr="00C40E8A">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C40E8A">
        <w:rPr>
          <w:rFonts w:ascii="Arial" w:hAnsi="Arial" w:cs="Arial"/>
        </w:rPr>
        <w:t>,</w:t>
      </w:r>
    </w:p>
    <w:p w14:paraId="28AC3DE1" w14:textId="77777777" w:rsidR="0063732A" w:rsidRPr="00C40E8A" w:rsidRDefault="00393906" w:rsidP="00C40E8A">
      <w:pPr>
        <w:spacing w:line="276" w:lineRule="auto"/>
        <w:ind w:left="284" w:hanging="142"/>
        <w:rPr>
          <w:rFonts w:ascii="Arial" w:hAnsi="Arial" w:cs="Arial"/>
        </w:rPr>
      </w:pPr>
      <w:r w:rsidRPr="00C40E8A">
        <w:rPr>
          <w:rFonts w:ascii="Arial" w:hAnsi="Arial" w:cs="Arial"/>
        </w:rPr>
        <w:t>2) przedmiotowych środków dowodowych – odpowiednio wykonawca lub wykonawca wspólnie ubiegający się o udzielenie zamówienia</w:t>
      </w:r>
      <w:r w:rsidR="0063732A" w:rsidRPr="00C40E8A">
        <w:rPr>
          <w:rFonts w:ascii="Arial" w:hAnsi="Arial" w:cs="Arial"/>
        </w:rPr>
        <w:t>,</w:t>
      </w:r>
    </w:p>
    <w:p w14:paraId="4AB44668" w14:textId="691D0905" w:rsidR="00393906" w:rsidRPr="00C40E8A" w:rsidRDefault="00393906" w:rsidP="00C40E8A">
      <w:pPr>
        <w:spacing w:line="276" w:lineRule="auto"/>
        <w:ind w:left="284" w:hanging="142"/>
        <w:rPr>
          <w:rFonts w:ascii="Arial" w:hAnsi="Arial" w:cs="Arial"/>
        </w:rPr>
      </w:pPr>
      <w:r w:rsidRPr="00C40E8A">
        <w:rPr>
          <w:rFonts w:ascii="Arial" w:hAnsi="Arial" w:cs="Arial"/>
        </w:rPr>
        <w:t>3) innych dokumentów, w tym dokumentów</w:t>
      </w:r>
      <w:r w:rsidR="009F6A77" w:rsidRPr="00C40E8A">
        <w:rPr>
          <w:rFonts w:ascii="Arial" w:hAnsi="Arial" w:cs="Arial"/>
        </w:rPr>
        <w:t>, o których mowa w art. 94 ust 2 ustawy Prawo zamówień publicznych</w:t>
      </w:r>
      <w:r w:rsidRPr="00C40E8A">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C40E8A" w:rsidRDefault="00393906" w:rsidP="00C40E8A">
      <w:pPr>
        <w:spacing w:line="276" w:lineRule="auto"/>
        <w:ind w:left="142" w:hanging="142"/>
        <w:rPr>
          <w:rFonts w:ascii="Arial" w:hAnsi="Arial" w:cs="Arial"/>
        </w:rPr>
      </w:pPr>
      <w:r w:rsidRPr="00C40E8A">
        <w:rPr>
          <w:rFonts w:ascii="Arial" w:hAnsi="Arial" w:cs="Arial"/>
          <w:b/>
        </w:rPr>
        <w:t>8.10</w:t>
      </w:r>
      <w:r w:rsidRPr="00C40E8A">
        <w:rPr>
          <w:rFonts w:ascii="Arial" w:hAnsi="Arial" w:cs="Arial"/>
        </w:rPr>
        <w:t xml:space="preserve">. Poświadczenia zgodności cyfrowego odwzorowania z dokumentem w postaci papierowej, o którym mowa w punkcie </w:t>
      </w:r>
      <w:r w:rsidRPr="00C40E8A">
        <w:rPr>
          <w:rFonts w:ascii="Arial" w:hAnsi="Arial" w:cs="Arial"/>
          <w:b/>
        </w:rPr>
        <w:t>8.8</w:t>
      </w:r>
      <w:r w:rsidR="0063732A" w:rsidRPr="00C40E8A">
        <w:rPr>
          <w:rFonts w:ascii="Arial" w:hAnsi="Arial" w:cs="Arial"/>
        </w:rPr>
        <w:t xml:space="preserve"> powyżej</w:t>
      </w:r>
      <w:r w:rsidRPr="00C40E8A">
        <w:rPr>
          <w:rFonts w:ascii="Arial" w:hAnsi="Arial" w:cs="Arial"/>
        </w:rPr>
        <w:t>, może dokonać również notariusz.</w:t>
      </w:r>
    </w:p>
    <w:p w14:paraId="267F4AAF" w14:textId="242A9514" w:rsidR="002457E6" w:rsidRPr="00C40E8A" w:rsidRDefault="00A108C1" w:rsidP="00C40E8A">
      <w:pPr>
        <w:spacing w:line="276" w:lineRule="auto"/>
        <w:ind w:left="142" w:hanging="142"/>
        <w:rPr>
          <w:rFonts w:ascii="Arial" w:hAnsi="Arial" w:cs="Arial"/>
        </w:rPr>
      </w:pPr>
      <w:r w:rsidRPr="00C40E8A">
        <w:rPr>
          <w:rFonts w:ascii="Arial" w:hAnsi="Arial" w:cs="Arial"/>
          <w:b/>
        </w:rPr>
        <w:t>8.11</w:t>
      </w:r>
      <w:r w:rsidR="00F40B32" w:rsidRPr="00C40E8A">
        <w:rPr>
          <w:rFonts w:ascii="Arial" w:hAnsi="Arial" w:cs="Arial"/>
          <w:b/>
        </w:rPr>
        <w:t>.</w:t>
      </w:r>
      <w:r w:rsidR="002457E6" w:rsidRPr="00C40E8A">
        <w:rPr>
          <w:rFonts w:ascii="Arial" w:hAnsi="Arial" w:cs="Arial"/>
        </w:rPr>
        <w:t xml:space="preserve"> 1. Podmiotowe środki dowodowe, w tym oświadczenie, o którym mowa w art. 117 ust. 4 ustawy</w:t>
      </w:r>
      <w:r w:rsidR="000C1F1D" w:rsidRPr="00C40E8A">
        <w:rPr>
          <w:rFonts w:ascii="Arial" w:hAnsi="Arial" w:cs="Arial"/>
        </w:rPr>
        <w:t xml:space="preserve"> Prawo zamówień publicznych</w:t>
      </w:r>
      <w:r w:rsidR="002457E6" w:rsidRPr="00C40E8A">
        <w:rPr>
          <w:rFonts w:ascii="Arial" w:hAnsi="Arial" w:cs="Arial"/>
        </w:rPr>
        <w:t>, oraz zobowiązanie podmiotu udostępniającego zasoby, przedmiotowe środki dowodowe, dokumenty, o których mowa w art. 94 ust. 2 ustawy, niewystawione przez upoważnione podmioty, oraz pełnomocnictwo przekazuje się w postaci elektronicznej i</w:t>
      </w:r>
      <w:r w:rsidR="000C1F1D" w:rsidRPr="00C40E8A">
        <w:rPr>
          <w:rFonts w:ascii="Arial" w:hAnsi="Arial" w:cs="Arial"/>
        </w:rPr>
        <w:t xml:space="preserve"> </w:t>
      </w:r>
      <w:r w:rsidR="002457E6" w:rsidRPr="00C40E8A">
        <w:rPr>
          <w:rFonts w:ascii="Arial" w:hAnsi="Arial" w:cs="Arial"/>
        </w:rPr>
        <w:t>opatruje się kwalifikowanym podpisem elektronicznym, a w przypadku postępowań lub konkursów o wartości mniejszej niż progi unijne, kwalifikowanym podpisem elektronicznym, podpisem zaufanym lub podpisem osobistym.</w:t>
      </w:r>
    </w:p>
    <w:p w14:paraId="7C60F08A" w14:textId="30D69E8D" w:rsidR="002457E6" w:rsidRPr="00C40E8A" w:rsidRDefault="002457E6" w:rsidP="00C40E8A">
      <w:pPr>
        <w:spacing w:line="276" w:lineRule="auto"/>
        <w:ind w:left="284" w:hanging="142"/>
        <w:rPr>
          <w:rFonts w:ascii="Arial" w:hAnsi="Arial" w:cs="Arial"/>
        </w:rPr>
      </w:pPr>
      <w:r w:rsidRPr="00C40E8A">
        <w:rPr>
          <w:rFonts w:ascii="Arial" w:hAnsi="Arial" w:cs="Arial"/>
        </w:rPr>
        <w:t>2. W przypadku gdy podmiotowe środki dowodowe, w tym oświadczenie, o którym mowa w</w:t>
      </w:r>
      <w:r w:rsidR="00C2359E" w:rsidRPr="00C40E8A">
        <w:rPr>
          <w:rFonts w:ascii="Arial" w:hAnsi="Arial" w:cs="Arial"/>
        </w:rPr>
        <w:t xml:space="preserve"> </w:t>
      </w:r>
      <w:r w:rsidRPr="00C40E8A">
        <w:rPr>
          <w:rFonts w:ascii="Arial" w:hAnsi="Arial" w:cs="Arial"/>
        </w:rPr>
        <w:t>art. 117 ust. 4 ustawy</w:t>
      </w:r>
      <w:r w:rsidR="009B505B" w:rsidRPr="00C40E8A">
        <w:rPr>
          <w:rFonts w:ascii="Arial" w:hAnsi="Arial" w:cs="Arial"/>
        </w:rPr>
        <w:t xml:space="preserve"> Prawo zamówień publicznych</w:t>
      </w:r>
      <w:r w:rsidRPr="00C40E8A">
        <w:rPr>
          <w:rFonts w:ascii="Arial" w:hAnsi="Arial" w:cs="Arial"/>
        </w:rPr>
        <w:t xml:space="preserve">, oraz zobowiązanie </w:t>
      </w:r>
      <w:r w:rsidRPr="00C40E8A">
        <w:rPr>
          <w:rFonts w:ascii="Arial" w:hAnsi="Arial" w:cs="Arial"/>
        </w:rPr>
        <w:lastRenderedPageBreak/>
        <w:t>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2DF8E917" w14:textId="255A116B" w:rsidR="002457E6" w:rsidRPr="00C40E8A" w:rsidRDefault="002457E6" w:rsidP="00C40E8A">
      <w:pPr>
        <w:spacing w:line="276" w:lineRule="auto"/>
        <w:ind w:left="284" w:hanging="142"/>
        <w:rPr>
          <w:rFonts w:ascii="Arial" w:hAnsi="Arial" w:cs="Arial"/>
        </w:rPr>
      </w:pPr>
      <w:r w:rsidRPr="00C40E8A">
        <w:rPr>
          <w:rFonts w:ascii="Arial" w:hAnsi="Arial" w:cs="Arial"/>
        </w:rPr>
        <w:t>3. Poświadczenia zgodności cyfrowego odwzorowania z dokumentem w postaci papierowej, o którym mowa w punkcie 2 powyżej, dokonuje w przypadku:</w:t>
      </w:r>
    </w:p>
    <w:p w14:paraId="4112D878" w14:textId="0EB3E20E" w:rsidR="002457E6" w:rsidRPr="00C40E8A" w:rsidRDefault="002457E6" w:rsidP="00C40E8A">
      <w:pPr>
        <w:spacing w:line="276" w:lineRule="auto"/>
        <w:ind w:left="426" w:hanging="142"/>
        <w:rPr>
          <w:rFonts w:ascii="Arial" w:hAnsi="Arial" w:cs="Arial"/>
        </w:rPr>
      </w:pPr>
      <w:r w:rsidRPr="00C40E8A">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C40E8A">
        <w:rPr>
          <w:rFonts w:ascii="Arial" w:hAnsi="Arial" w:cs="Arial"/>
        </w:rPr>
        <w:t>,</w:t>
      </w:r>
    </w:p>
    <w:p w14:paraId="5C096F4E" w14:textId="348D627D" w:rsidR="000C1F1D" w:rsidRPr="00C40E8A" w:rsidRDefault="002457E6" w:rsidP="00C40E8A">
      <w:pPr>
        <w:spacing w:line="276" w:lineRule="auto"/>
        <w:ind w:left="426" w:hanging="142"/>
        <w:rPr>
          <w:rFonts w:ascii="Arial" w:hAnsi="Arial" w:cs="Arial"/>
        </w:rPr>
      </w:pPr>
      <w:r w:rsidRPr="00C40E8A">
        <w:rPr>
          <w:rFonts w:ascii="Arial" w:hAnsi="Arial" w:cs="Arial"/>
        </w:rPr>
        <w:t>2) przedmiotowego środka dowodowego, dokumentu, o którym mowa w art. 94 ust. 2 ustawy, oświadczenia, o którym mowa w art. 117 ust. 4 ustawy</w:t>
      </w:r>
      <w:r w:rsidR="000C1F1D" w:rsidRPr="00C40E8A">
        <w:rPr>
          <w:rFonts w:ascii="Arial" w:hAnsi="Arial" w:cs="Arial"/>
        </w:rPr>
        <w:t xml:space="preserve"> Prawo zamówień publicznych</w:t>
      </w:r>
      <w:r w:rsidRPr="00C40E8A">
        <w:rPr>
          <w:rFonts w:ascii="Arial" w:hAnsi="Arial" w:cs="Arial"/>
        </w:rPr>
        <w:t>, lub zobowiązania podmiotu udostępniającego zasoby – odpowiednio wykonawca lub wykonawca wspólnie ubiegający się o udzielenie zamówienia</w:t>
      </w:r>
      <w:r w:rsidR="000C1F1D" w:rsidRPr="00C40E8A">
        <w:rPr>
          <w:rFonts w:ascii="Arial" w:hAnsi="Arial" w:cs="Arial"/>
        </w:rPr>
        <w:t>,</w:t>
      </w:r>
    </w:p>
    <w:p w14:paraId="314F5737" w14:textId="1F231990" w:rsidR="002457E6" w:rsidRPr="00C40E8A" w:rsidRDefault="002457E6" w:rsidP="00C40E8A">
      <w:pPr>
        <w:spacing w:line="276" w:lineRule="auto"/>
        <w:ind w:left="426" w:hanging="142"/>
        <w:rPr>
          <w:rFonts w:ascii="Arial" w:hAnsi="Arial" w:cs="Arial"/>
        </w:rPr>
      </w:pPr>
      <w:r w:rsidRPr="00C40E8A">
        <w:rPr>
          <w:rFonts w:ascii="Arial" w:hAnsi="Arial" w:cs="Arial"/>
        </w:rPr>
        <w:t>3) pełnomocnictwa – mocodawca</w:t>
      </w:r>
      <w:r w:rsidR="00B06CC0" w:rsidRPr="00C40E8A">
        <w:rPr>
          <w:rFonts w:ascii="Arial" w:hAnsi="Arial" w:cs="Arial"/>
        </w:rPr>
        <w:t>.</w:t>
      </w:r>
    </w:p>
    <w:p w14:paraId="4BD19EAA" w14:textId="0D8CB31D" w:rsidR="002457E6" w:rsidRPr="00C40E8A" w:rsidRDefault="002457E6" w:rsidP="00C40E8A">
      <w:pPr>
        <w:spacing w:line="276" w:lineRule="auto"/>
        <w:ind w:left="284" w:hanging="142"/>
        <w:rPr>
          <w:rFonts w:ascii="Arial" w:hAnsi="Arial" w:cs="Arial"/>
        </w:rPr>
      </w:pPr>
      <w:r w:rsidRPr="00C40E8A">
        <w:rPr>
          <w:rFonts w:ascii="Arial" w:hAnsi="Arial" w:cs="Arial"/>
        </w:rPr>
        <w:t>4</w:t>
      </w:r>
      <w:r w:rsidR="000C7E19" w:rsidRPr="00C40E8A">
        <w:rPr>
          <w:rFonts w:ascii="Arial" w:hAnsi="Arial" w:cs="Arial"/>
        </w:rPr>
        <w:t>.</w:t>
      </w:r>
      <w:r w:rsidRPr="00C40E8A">
        <w:rPr>
          <w:rFonts w:ascii="Arial" w:hAnsi="Arial" w:cs="Arial"/>
        </w:rPr>
        <w:t xml:space="preserve"> </w:t>
      </w:r>
      <w:r w:rsidR="00A67EAF" w:rsidRPr="00C40E8A">
        <w:rPr>
          <w:rFonts w:ascii="Arial" w:hAnsi="Arial" w:cs="Arial"/>
        </w:rPr>
        <w:t>P</w:t>
      </w:r>
      <w:r w:rsidRPr="00C40E8A">
        <w:rPr>
          <w:rFonts w:ascii="Arial" w:hAnsi="Arial" w:cs="Arial"/>
        </w:rPr>
        <w:t>oświadczenia zgodności cyfrowego odwzorowania z dokumentem w postaci papierowej, o którym mowa w punkcie 2 powyżej, może dokonać również notariusz.</w:t>
      </w:r>
    </w:p>
    <w:p w14:paraId="532FB92B" w14:textId="5F196D1C" w:rsidR="002457E6" w:rsidRPr="00C40E8A" w:rsidRDefault="002457E6" w:rsidP="00C40E8A">
      <w:pPr>
        <w:spacing w:line="276" w:lineRule="auto"/>
        <w:ind w:left="142" w:hanging="142"/>
        <w:rPr>
          <w:rFonts w:ascii="Arial" w:hAnsi="Arial" w:cs="Arial"/>
          <w:b/>
        </w:rPr>
      </w:pPr>
      <w:r w:rsidRPr="00C40E8A">
        <w:rPr>
          <w:rFonts w:ascii="Arial" w:hAnsi="Arial" w:cs="Arial"/>
          <w:b/>
        </w:rPr>
        <w:t>8.12</w:t>
      </w:r>
      <w:r w:rsidRPr="00C40E8A">
        <w:rPr>
          <w:rFonts w:ascii="Arial" w:hAnsi="Arial" w:cs="Arial"/>
        </w:rPr>
        <w:t xml:space="preserve"> Przez cyfrowe odwzorowanie, o którym mowa w punk</w:t>
      </w:r>
      <w:r w:rsidR="00F53F63" w:rsidRPr="00C40E8A">
        <w:rPr>
          <w:rFonts w:ascii="Arial" w:hAnsi="Arial" w:cs="Arial"/>
        </w:rPr>
        <w:t>tach</w:t>
      </w:r>
      <w:r w:rsidRPr="00C40E8A">
        <w:rPr>
          <w:rFonts w:ascii="Arial" w:hAnsi="Arial" w:cs="Arial"/>
        </w:rPr>
        <w:t xml:space="preserve"> </w:t>
      </w:r>
      <w:r w:rsidRPr="00C40E8A">
        <w:rPr>
          <w:rFonts w:ascii="Arial" w:hAnsi="Arial" w:cs="Arial"/>
          <w:b/>
        </w:rPr>
        <w:t>8.8, 8.9</w:t>
      </w:r>
      <w:r w:rsidR="00F53F63" w:rsidRPr="00C40E8A">
        <w:rPr>
          <w:rFonts w:ascii="Arial" w:hAnsi="Arial" w:cs="Arial"/>
          <w:b/>
        </w:rPr>
        <w:t xml:space="preserve"> i</w:t>
      </w:r>
      <w:r w:rsidRPr="00C40E8A">
        <w:rPr>
          <w:rFonts w:ascii="Arial" w:hAnsi="Arial" w:cs="Arial"/>
          <w:b/>
        </w:rPr>
        <w:t xml:space="preserve"> 8.10</w:t>
      </w:r>
      <w:r w:rsidRPr="00C40E8A">
        <w:rPr>
          <w:rFonts w:ascii="Arial" w:hAnsi="Arial" w:cs="Arial"/>
        </w:rPr>
        <w:t xml:space="preserve"> oraz w punkcie </w:t>
      </w:r>
      <w:r w:rsidRPr="00C40E8A">
        <w:rPr>
          <w:rFonts w:ascii="Arial" w:hAnsi="Arial" w:cs="Arial"/>
          <w:b/>
        </w:rPr>
        <w:t>8.11 podpunkt</w:t>
      </w:r>
      <w:r w:rsidR="00F53F63" w:rsidRPr="00C40E8A">
        <w:rPr>
          <w:rFonts w:ascii="Arial" w:hAnsi="Arial" w:cs="Arial"/>
          <w:b/>
        </w:rPr>
        <w:t>y od</w:t>
      </w:r>
      <w:r w:rsidRPr="00C40E8A">
        <w:rPr>
          <w:rFonts w:ascii="Arial" w:hAnsi="Arial" w:cs="Arial"/>
          <w:b/>
        </w:rPr>
        <w:t xml:space="preserve"> 2</w:t>
      </w:r>
      <w:r w:rsidR="00F53F63" w:rsidRPr="00C40E8A">
        <w:rPr>
          <w:rFonts w:ascii="Arial" w:hAnsi="Arial" w:cs="Arial"/>
          <w:b/>
        </w:rPr>
        <w:t xml:space="preserve"> do </w:t>
      </w:r>
      <w:r w:rsidRPr="00C40E8A">
        <w:rPr>
          <w:rFonts w:ascii="Arial" w:hAnsi="Arial" w:cs="Arial"/>
          <w:b/>
        </w:rPr>
        <w:t>4</w:t>
      </w:r>
      <w:r w:rsidRPr="00C40E8A">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C40E8A">
        <w:rPr>
          <w:rFonts w:ascii="Arial" w:hAnsi="Arial" w:cs="Arial"/>
        </w:rPr>
        <w:t>.</w:t>
      </w:r>
    </w:p>
    <w:p w14:paraId="61B77BE2" w14:textId="77777777" w:rsidR="006F6EB6" w:rsidRPr="00C40E8A" w:rsidRDefault="002457E6" w:rsidP="00C40E8A">
      <w:pPr>
        <w:spacing w:line="276" w:lineRule="auto"/>
        <w:ind w:left="142" w:hanging="142"/>
        <w:rPr>
          <w:rFonts w:ascii="Arial" w:hAnsi="Arial" w:cs="Arial"/>
        </w:rPr>
      </w:pPr>
      <w:r w:rsidRPr="00C40E8A">
        <w:rPr>
          <w:rFonts w:ascii="Arial" w:hAnsi="Arial" w:cs="Arial"/>
          <w:b/>
        </w:rPr>
        <w:t xml:space="preserve">8.13 </w:t>
      </w:r>
      <w:r w:rsidR="006F6EB6" w:rsidRPr="00C40E8A">
        <w:rPr>
          <w:rFonts w:ascii="Arial" w:hAnsi="Arial" w:cs="Arial"/>
        </w:rPr>
        <w:t>Zamawiający może żądać przedstawienia oryginału lub notarialnie poświadczonej kopii, wyłącznie wtedy, gdy złożona kopia jest nieczytelna lub budzi wątpliwości co do jej prawdziwości.</w:t>
      </w:r>
    </w:p>
    <w:p w14:paraId="57186B96" w14:textId="3A881238" w:rsidR="000C6B81" w:rsidRPr="00C40E8A" w:rsidRDefault="000C6B81" w:rsidP="00C40E8A">
      <w:pPr>
        <w:spacing w:line="276" w:lineRule="auto"/>
        <w:ind w:left="142" w:hanging="142"/>
        <w:rPr>
          <w:rFonts w:ascii="Arial" w:hAnsi="Arial" w:cs="Arial"/>
        </w:rPr>
      </w:pPr>
      <w:r w:rsidRPr="00C40E8A">
        <w:rPr>
          <w:rFonts w:ascii="Arial" w:hAnsi="Arial" w:cs="Arial"/>
          <w:b/>
        </w:rPr>
        <w:t>8.</w:t>
      </w:r>
      <w:r w:rsidR="00A108C1" w:rsidRPr="00C40E8A">
        <w:rPr>
          <w:rFonts w:ascii="Arial" w:hAnsi="Arial" w:cs="Arial"/>
          <w:b/>
        </w:rPr>
        <w:t>1</w:t>
      </w:r>
      <w:r w:rsidR="002457E6" w:rsidRPr="00C40E8A">
        <w:rPr>
          <w:rFonts w:ascii="Arial" w:hAnsi="Arial" w:cs="Arial"/>
          <w:b/>
        </w:rPr>
        <w:t>4</w:t>
      </w:r>
      <w:r w:rsidRPr="00C40E8A">
        <w:rPr>
          <w:rFonts w:ascii="Arial" w:hAnsi="Arial" w:cs="Arial"/>
          <w:b/>
        </w:rPr>
        <w:t>.</w:t>
      </w:r>
      <w:r w:rsidRPr="00C40E8A">
        <w:rPr>
          <w:rFonts w:ascii="Arial" w:hAnsi="Arial" w:cs="Arial"/>
        </w:rPr>
        <w:t xml:space="preserve"> Każdy wykonawca może złożyć tylko jedną ofertę</w:t>
      </w:r>
      <w:r w:rsidR="003C7378" w:rsidRPr="00C40E8A">
        <w:rPr>
          <w:rFonts w:ascii="Arial" w:hAnsi="Arial" w:cs="Arial"/>
        </w:rPr>
        <w:t xml:space="preserve"> na każde zadanie</w:t>
      </w:r>
      <w:r w:rsidRPr="00C40E8A">
        <w:rPr>
          <w:rFonts w:ascii="Arial" w:hAnsi="Arial" w:cs="Arial"/>
        </w:rPr>
        <w:t>.</w:t>
      </w:r>
    </w:p>
    <w:p w14:paraId="5EE43534" w14:textId="5AFD7C96"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2457E6" w:rsidRPr="00C40E8A">
        <w:rPr>
          <w:rFonts w:ascii="Arial" w:hAnsi="Arial" w:cs="Arial"/>
          <w:b/>
        </w:rPr>
        <w:t>5</w:t>
      </w:r>
      <w:r w:rsidRPr="00C40E8A">
        <w:rPr>
          <w:rFonts w:ascii="Arial" w:hAnsi="Arial" w:cs="Arial"/>
          <w:b/>
        </w:rPr>
        <w:t>.</w:t>
      </w:r>
      <w:r w:rsidRPr="00C40E8A">
        <w:rPr>
          <w:rFonts w:ascii="Arial" w:hAnsi="Arial" w:cs="Arial"/>
        </w:rPr>
        <w:t xml:space="preserve"> Zamawiający</w:t>
      </w:r>
      <w:r w:rsidR="00990FC6" w:rsidRPr="00C40E8A">
        <w:rPr>
          <w:rFonts w:ascii="Arial" w:hAnsi="Arial" w:cs="Arial"/>
        </w:rPr>
        <w:t xml:space="preserve"> </w:t>
      </w:r>
      <w:r w:rsidR="003C7378" w:rsidRPr="00C40E8A">
        <w:rPr>
          <w:rFonts w:ascii="Arial" w:hAnsi="Arial" w:cs="Arial"/>
        </w:rPr>
        <w:t>d</w:t>
      </w:r>
      <w:r w:rsidRPr="00C40E8A">
        <w:rPr>
          <w:rFonts w:ascii="Arial" w:hAnsi="Arial" w:cs="Arial"/>
        </w:rPr>
        <w:t>opuszcza składani</w:t>
      </w:r>
      <w:r w:rsidR="003C7378" w:rsidRPr="00C40E8A">
        <w:rPr>
          <w:rFonts w:ascii="Arial" w:hAnsi="Arial" w:cs="Arial"/>
        </w:rPr>
        <w:t>e</w:t>
      </w:r>
      <w:r w:rsidR="00AD5FCD" w:rsidRPr="00C40E8A">
        <w:rPr>
          <w:rFonts w:ascii="Arial" w:hAnsi="Arial" w:cs="Arial"/>
        </w:rPr>
        <w:t xml:space="preserve"> przez wykonawcę</w:t>
      </w:r>
      <w:r w:rsidRPr="00C40E8A">
        <w:rPr>
          <w:rFonts w:ascii="Arial" w:hAnsi="Arial" w:cs="Arial"/>
        </w:rPr>
        <w:t xml:space="preserve"> ofert częściowych</w:t>
      </w:r>
      <w:r w:rsidR="003C7378" w:rsidRPr="00C40E8A">
        <w:rPr>
          <w:rFonts w:ascii="Arial" w:hAnsi="Arial" w:cs="Arial"/>
        </w:rPr>
        <w:t xml:space="preserve"> na wszystkie zadania</w:t>
      </w:r>
      <w:r w:rsidRPr="00C40E8A">
        <w:rPr>
          <w:rFonts w:ascii="Arial" w:hAnsi="Arial" w:cs="Arial"/>
        </w:rPr>
        <w:t>.</w:t>
      </w:r>
    </w:p>
    <w:p w14:paraId="73D9F251"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2457E6" w:rsidRPr="00C40E8A">
        <w:rPr>
          <w:rFonts w:ascii="Arial" w:hAnsi="Arial" w:cs="Arial"/>
          <w:b/>
        </w:rPr>
        <w:t>6</w:t>
      </w:r>
      <w:r w:rsidRPr="00C40E8A">
        <w:rPr>
          <w:rFonts w:ascii="Arial" w:hAnsi="Arial" w:cs="Arial"/>
          <w:b/>
        </w:rPr>
        <w:t>.</w:t>
      </w:r>
      <w:r w:rsidRPr="00C40E8A">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2457E6" w:rsidRPr="00C40E8A">
        <w:rPr>
          <w:rFonts w:ascii="Arial" w:hAnsi="Arial" w:cs="Arial"/>
          <w:b/>
        </w:rPr>
        <w:t>7</w:t>
      </w:r>
      <w:r w:rsidRPr="00C40E8A">
        <w:rPr>
          <w:rFonts w:ascii="Arial" w:hAnsi="Arial" w:cs="Arial"/>
          <w:b/>
        </w:rPr>
        <w:t>.</w:t>
      </w:r>
      <w:r w:rsidRPr="00C40E8A">
        <w:rPr>
          <w:rFonts w:ascii="Arial" w:hAnsi="Arial" w:cs="Arial"/>
        </w:rPr>
        <w:t xml:space="preserve"> Zamawiający nie przewiduje aukcji elektronicznej.</w:t>
      </w:r>
    </w:p>
    <w:p w14:paraId="163F797B" w14:textId="10451472"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2457E6" w:rsidRPr="00C40E8A">
        <w:rPr>
          <w:rFonts w:ascii="Arial" w:hAnsi="Arial" w:cs="Arial"/>
          <w:b/>
        </w:rPr>
        <w:t>8</w:t>
      </w:r>
      <w:r w:rsidRPr="00C40E8A">
        <w:rPr>
          <w:rFonts w:ascii="Arial" w:hAnsi="Arial" w:cs="Arial"/>
          <w:b/>
        </w:rPr>
        <w:t>.</w:t>
      </w:r>
      <w:r w:rsidRPr="00C40E8A">
        <w:rPr>
          <w:rFonts w:ascii="Arial" w:hAnsi="Arial" w:cs="Arial"/>
        </w:rPr>
        <w:t xml:space="preserve"> Wykonawca ma prawo do zastrzeżenia udostępnienia przez zamawiającego informacji stanowiących tajemnicę przedsiębiorstwa w</w:t>
      </w:r>
      <w:r w:rsidR="00F53F63" w:rsidRPr="00C40E8A">
        <w:rPr>
          <w:rFonts w:ascii="Arial" w:hAnsi="Arial" w:cs="Arial"/>
        </w:rPr>
        <w:t xml:space="preserve"> </w:t>
      </w:r>
      <w:r w:rsidRPr="00C40E8A">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C40E8A">
        <w:rPr>
          <w:rFonts w:ascii="Arial" w:hAnsi="Arial" w:cs="Arial"/>
        </w:rPr>
        <w:t xml:space="preserve"> Wykonawca nie może </w:t>
      </w:r>
      <w:r w:rsidR="002457E6" w:rsidRPr="00C40E8A">
        <w:rPr>
          <w:rFonts w:ascii="Arial" w:hAnsi="Arial" w:cs="Arial"/>
        </w:rPr>
        <w:lastRenderedPageBreak/>
        <w:t>zastrzec informacji o których mowa w art. 222 ust. 5 w zw</w:t>
      </w:r>
      <w:r w:rsidR="00F53F63" w:rsidRPr="00C40E8A">
        <w:rPr>
          <w:rFonts w:ascii="Arial" w:hAnsi="Arial" w:cs="Arial"/>
        </w:rPr>
        <w:t xml:space="preserve">iązku </w:t>
      </w:r>
      <w:r w:rsidR="002457E6" w:rsidRPr="00C40E8A">
        <w:rPr>
          <w:rFonts w:ascii="Arial" w:hAnsi="Arial" w:cs="Arial"/>
        </w:rPr>
        <w:t>z art. 266 ustawy P</w:t>
      </w:r>
      <w:r w:rsidR="00F53F63" w:rsidRPr="00C40E8A">
        <w:rPr>
          <w:rFonts w:ascii="Arial" w:hAnsi="Arial" w:cs="Arial"/>
        </w:rPr>
        <w:t>rawo zamówień publicznych</w:t>
      </w:r>
      <w:r w:rsidR="002457E6" w:rsidRPr="00C40E8A">
        <w:rPr>
          <w:rFonts w:ascii="Arial" w:hAnsi="Arial" w:cs="Arial"/>
        </w:rPr>
        <w:t>.</w:t>
      </w:r>
    </w:p>
    <w:p w14:paraId="1C243210" w14:textId="4F983AB0" w:rsidR="000C6B81" w:rsidRPr="00C40E8A" w:rsidRDefault="000C6B81" w:rsidP="00C40E8A">
      <w:pPr>
        <w:spacing w:line="276" w:lineRule="auto"/>
        <w:ind w:left="142"/>
        <w:rPr>
          <w:rFonts w:ascii="Arial" w:hAnsi="Arial" w:cs="Arial"/>
        </w:rPr>
      </w:pPr>
      <w:r w:rsidRPr="00C40E8A">
        <w:rPr>
          <w:rFonts w:ascii="Arial" w:hAnsi="Arial" w:cs="Arial"/>
        </w:rPr>
        <w:t>Informacje stanowiące tajemnicę przedsiębiorstwa winny być załączone na platformie w</w:t>
      </w:r>
      <w:r w:rsidR="004A2E6D" w:rsidRPr="00C40E8A">
        <w:rPr>
          <w:rFonts w:ascii="Arial" w:hAnsi="Arial" w:cs="Arial"/>
        </w:rPr>
        <w:t xml:space="preserve"> </w:t>
      </w:r>
      <w:r w:rsidRPr="00C40E8A">
        <w:rPr>
          <w:rFonts w:ascii="Arial" w:hAnsi="Arial" w:cs="Arial"/>
        </w:rPr>
        <w:t>osobnym miejscu i osobnych plikach</w:t>
      </w:r>
      <w:r w:rsidR="009F6A77" w:rsidRPr="00C40E8A">
        <w:rPr>
          <w:rFonts w:ascii="Arial" w:hAnsi="Arial" w:cs="Arial"/>
        </w:rPr>
        <w:t xml:space="preserve"> odpowiednio</w:t>
      </w:r>
      <w:r w:rsidRPr="00C40E8A">
        <w:rPr>
          <w:rFonts w:ascii="Arial" w:hAnsi="Arial" w:cs="Arial"/>
        </w:rPr>
        <w:t xml:space="preserve"> oznaczonych „tajemnica przedsiębiorstwa”, z oddzielnym plikiem zawierającym uzasadnienie objęcia informacji tajemnicą przedsiębiorstwa.</w:t>
      </w:r>
    </w:p>
    <w:p w14:paraId="33A14324" w14:textId="452E1894" w:rsidR="000C6B81" w:rsidRPr="00C40E8A" w:rsidRDefault="000C6B81" w:rsidP="00C40E8A">
      <w:pPr>
        <w:spacing w:line="276" w:lineRule="auto"/>
        <w:ind w:left="142" w:hanging="142"/>
        <w:rPr>
          <w:rFonts w:ascii="Arial" w:hAnsi="Arial" w:cs="Arial"/>
        </w:rPr>
      </w:pPr>
      <w:r w:rsidRPr="00C40E8A">
        <w:rPr>
          <w:rFonts w:ascii="Arial" w:hAnsi="Arial" w:cs="Arial"/>
          <w:b/>
        </w:rPr>
        <w:t>8.1</w:t>
      </w:r>
      <w:r w:rsidR="003E49BC" w:rsidRPr="00C40E8A">
        <w:rPr>
          <w:rFonts w:ascii="Arial" w:hAnsi="Arial" w:cs="Arial"/>
          <w:b/>
        </w:rPr>
        <w:t>9</w:t>
      </w:r>
      <w:r w:rsidRPr="00C40E8A">
        <w:rPr>
          <w:rFonts w:ascii="Arial" w:hAnsi="Arial" w:cs="Arial"/>
          <w:b/>
        </w:rPr>
        <w:t>.</w:t>
      </w:r>
      <w:r w:rsidRPr="00C40E8A">
        <w:rPr>
          <w:rFonts w:ascii="Arial" w:hAnsi="Arial" w:cs="Arial"/>
        </w:rPr>
        <w:t xml:space="preserve"> Wykonawca może do </w:t>
      </w:r>
      <w:r w:rsidR="003E49BC" w:rsidRPr="00C40E8A">
        <w:rPr>
          <w:rFonts w:ascii="Arial" w:hAnsi="Arial" w:cs="Arial"/>
        </w:rPr>
        <w:t xml:space="preserve">upływu terminu </w:t>
      </w:r>
      <w:r w:rsidRPr="00C40E8A">
        <w:rPr>
          <w:rFonts w:ascii="Arial" w:hAnsi="Arial" w:cs="Arial"/>
        </w:rPr>
        <w:t>składania ofert</w:t>
      </w:r>
      <w:r w:rsidRPr="00C40E8A">
        <w:rPr>
          <w:rFonts w:ascii="Arial" w:hAnsi="Arial" w:cs="Arial"/>
          <w:color w:val="ED7D31"/>
        </w:rPr>
        <w:t xml:space="preserve"> </w:t>
      </w:r>
      <w:r w:rsidRPr="00C40E8A">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C40E8A" w:rsidRDefault="000C6B81" w:rsidP="00C40E8A">
      <w:pPr>
        <w:spacing w:line="276" w:lineRule="auto"/>
        <w:ind w:left="142" w:hanging="142"/>
        <w:rPr>
          <w:rFonts w:ascii="Arial" w:hAnsi="Arial" w:cs="Arial"/>
        </w:rPr>
      </w:pPr>
      <w:r w:rsidRPr="00C40E8A">
        <w:rPr>
          <w:rFonts w:ascii="Arial" w:hAnsi="Arial" w:cs="Arial"/>
          <w:b/>
        </w:rPr>
        <w:t>8.</w:t>
      </w:r>
      <w:r w:rsidR="003E49BC" w:rsidRPr="00C40E8A">
        <w:rPr>
          <w:rFonts w:ascii="Arial" w:hAnsi="Arial" w:cs="Arial"/>
          <w:b/>
        </w:rPr>
        <w:t>20</w:t>
      </w:r>
      <w:r w:rsidRPr="00C40E8A">
        <w:rPr>
          <w:rFonts w:ascii="Arial" w:hAnsi="Arial" w:cs="Arial"/>
          <w:b/>
        </w:rPr>
        <w:t>.</w:t>
      </w:r>
      <w:r w:rsidRPr="00C40E8A">
        <w:rPr>
          <w:rFonts w:ascii="Arial" w:hAnsi="Arial" w:cs="Arial"/>
        </w:rPr>
        <w:t xml:space="preserve"> Wykonawca ponosi koszty związane z przygotowaniem i złożeniem oferty.</w:t>
      </w:r>
      <w:r w:rsidR="009F6A77" w:rsidRPr="00C40E8A">
        <w:rPr>
          <w:rFonts w:ascii="Arial" w:hAnsi="Arial" w:cs="Arial"/>
        </w:rPr>
        <w:t xml:space="preserve"> Zamawiający nie przewiduje zwrotu kosztów udziału wykonawcy w postępowaniu.</w:t>
      </w:r>
    </w:p>
    <w:p w14:paraId="37C93032" w14:textId="77777777" w:rsidR="00A108C1" w:rsidRPr="00C40E8A" w:rsidRDefault="00A108C1" w:rsidP="00C40E8A">
      <w:pPr>
        <w:spacing w:line="276" w:lineRule="auto"/>
        <w:rPr>
          <w:rFonts w:ascii="Arial" w:hAnsi="Arial" w:cs="Arial"/>
        </w:rPr>
      </w:pPr>
    </w:p>
    <w:p w14:paraId="3C4ABBA4" w14:textId="77777777" w:rsidR="00C46A1A" w:rsidRPr="00C40E8A" w:rsidRDefault="00C759B4" w:rsidP="00C40E8A">
      <w:pPr>
        <w:spacing w:line="276" w:lineRule="auto"/>
        <w:rPr>
          <w:rFonts w:ascii="Arial" w:hAnsi="Arial" w:cs="Arial"/>
          <w:b/>
        </w:rPr>
      </w:pPr>
      <w:r w:rsidRPr="00C40E8A">
        <w:rPr>
          <w:rFonts w:ascii="Arial" w:hAnsi="Arial" w:cs="Arial"/>
          <w:b/>
        </w:rPr>
        <w:t>9</w:t>
      </w:r>
      <w:r w:rsidR="00C46A1A" w:rsidRPr="00C40E8A">
        <w:rPr>
          <w:rFonts w:ascii="Arial" w:hAnsi="Arial" w:cs="Arial"/>
          <w:b/>
        </w:rPr>
        <w:t>. PRZEDMIOT ZAMÓWIENIA.</w:t>
      </w:r>
    </w:p>
    <w:p w14:paraId="0B4D0BFA" w14:textId="3EAA55F3" w:rsidR="00592F12" w:rsidRPr="00BA6244" w:rsidRDefault="000A6B31" w:rsidP="00C40E8A">
      <w:pPr>
        <w:spacing w:line="276" w:lineRule="auto"/>
        <w:ind w:left="142" w:hanging="142"/>
        <w:rPr>
          <w:rFonts w:ascii="Arial" w:hAnsi="Arial" w:cs="Arial"/>
        </w:rPr>
      </w:pPr>
      <w:r w:rsidRPr="00C40E8A">
        <w:rPr>
          <w:rFonts w:ascii="Arial" w:hAnsi="Arial" w:cs="Arial"/>
          <w:b/>
        </w:rPr>
        <w:t>9.1.</w:t>
      </w:r>
      <w:r w:rsidRPr="00C40E8A">
        <w:rPr>
          <w:rFonts w:ascii="Arial" w:hAnsi="Arial" w:cs="Arial"/>
        </w:rPr>
        <w:t xml:space="preserve"> Przedmiotem zamówienia jest </w:t>
      </w:r>
      <w:r w:rsidR="003E1523" w:rsidRPr="00C40E8A">
        <w:rPr>
          <w:rFonts w:ascii="Arial" w:hAnsi="Arial" w:cs="Arial"/>
        </w:rPr>
        <w:t xml:space="preserve">usługa sprzątania pomieszczeń biurowych w budynku Zarządu Dróg </w:t>
      </w:r>
      <w:r w:rsidR="003E1523" w:rsidRPr="00BA6244">
        <w:rPr>
          <w:rFonts w:ascii="Arial" w:hAnsi="Arial" w:cs="Arial"/>
        </w:rPr>
        <w:t xml:space="preserve">Wojewódzkich w Opolu oraz OT w </w:t>
      </w:r>
      <w:r w:rsidR="00FD3BDE" w:rsidRPr="00BA6244">
        <w:rPr>
          <w:rFonts w:ascii="Arial" w:hAnsi="Arial" w:cs="Arial"/>
        </w:rPr>
        <w:t xml:space="preserve">Głubczycach, </w:t>
      </w:r>
      <w:r w:rsidR="003E1523" w:rsidRPr="00BA6244">
        <w:rPr>
          <w:rFonts w:ascii="Arial" w:hAnsi="Arial" w:cs="Arial"/>
        </w:rPr>
        <w:t xml:space="preserve">Grodkowie i Oleśnie z podziałem na zadania </w:t>
      </w:r>
      <w:r w:rsidRPr="00BA6244">
        <w:rPr>
          <w:rFonts w:ascii="Arial" w:hAnsi="Arial" w:cs="Arial"/>
        </w:rPr>
        <w:t xml:space="preserve">zgodnie z warunkami SWZ. Kod i nazwa Wspólnego Słownika Zamówień: </w:t>
      </w:r>
    </w:p>
    <w:p w14:paraId="64F63119" w14:textId="3E755D77" w:rsidR="00592F12" w:rsidRPr="00BA6244" w:rsidRDefault="000A6B31" w:rsidP="00C40E8A">
      <w:pPr>
        <w:spacing w:line="276" w:lineRule="auto"/>
        <w:ind w:left="142"/>
        <w:rPr>
          <w:rFonts w:ascii="Arial" w:hAnsi="Arial" w:cs="Arial"/>
        </w:rPr>
      </w:pPr>
      <w:r w:rsidRPr="00BA6244">
        <w:rPr>
          <w:rFonts w:ascii="Arial" w:hAnsi="Arial" w:cs="Arial"/>
          <w:b/>
          <w:bCs/>
        </w:rPr>
        <w:t>90910000-9</w:t>
      </w:r>
      <w:r w:rsidRPr="00BA6244">
        <w:rPr>
          <w:rFonts w:ascii="Arial" w:hAnsi="Arial" w:cs="Arial"/>
        </w:rPr>
        <w:t xml:space="preserve"> – usługi sprzątania; </w:t>
      </w:r>
    </w:p>
    <w:p w14:paraId="7F54A87A" w14:textId="378F7213" w:rsidR="00592F12" w:rsidRPr="00BA6244" w:rsidRDefault="000A6B31" w:rsidP="00C40E8A">
      <w:pPr>
        <w:spacing w:line="276" w:lineRule="auto"/>
        <w:ind w:left="142"/>
        <w:rPr>
          <w:rFonts w:ascii="Arial" w:hAnsi="Arial" w:cs="Arial"/>
        </w:rPr>
      </w:pPr>
      <w:r w:rsidRPr="00BA6244">
        <w:rPr>
          <w:rFonts w:ascii="Arial" w:hAnsi="Arial" w:cs="Arial"/>
          <w:b/>
          <w:bCs/>
        </w:rPr>
        <w:t>90911200-8</w:t>
      </w:r>
      <w:r w:rsidRPr="00BA6244">
        <w:rPr>
          <w:rFonts w:ascii="Arial" w:hAnsi="Arial" w:cs="Arial"/>
        </w:rPr>
        <w:t xml:space="preserve"> – usługi sprzątania budynków; </w:t>
      </w:r>
    </w:p>
    <w:p w14:paraId="6C578EDE" w14:textId="1518268F" w:rsidR="00592F12" w:rsidRPr="00BA6244" w:rsidRDefault="000A6B31" w:rsidP="00C40E8A">
      <w:pPr>
        <w:spacing w:line="276" w:lineRule="auto"/>
        <w:ind w:left="142"/>
        <w:rPr>
          <w:rFonts w:ascii="Arial" w:hAnsi="Arial" w:cs="Arial"/>
        </w:rPr>
      </w:pPr>
      <w:r w:rsidRPr="00BA6244">
        <w:rPr>
          <w:rFonts w:ascii="Arial" w:hAnsi="Arial" w:cs="Arial"/>
          <w:b/>
          <w:bCs/>
        </w:rPr>
        <w:t>90919200-4</w:t>
      </w:r>
      <w:r w:rsidRPr="00BA6244">
        <w:rPr>
          <w:rFonts w:ascii="Arial" w:hAnsi="Arial" w:cs="Arial"/>
        </w:rPr>
        <w:t xml:space="preserve"> – usługi sprzątania biur; </w:t>
      </w:r>
    </w:p>
    <w:p w14:paraId="39AB9C5C" w14:textId="5A8C05C1" w:rsidR="000A6B31" w:rsidRPr="00BA6244" w:rsidRDefault="000A6B31" w:rsidP="00C40E8A">
      <w:pPr>
        <w:spacing w:line="276" w:lineRule="auto"/>
        <w:ind w:left="142"/>
        <w:rPr>
          <w:rFonts w:ascii="Arial" w:hAnsi="Arial" w:cs="Arial"/>
        </w:rPr>
      </w:pPr>
      <w:r w:rsidRPr="00BA6244">
        <w:rPr>
          <w:rFonts w:ascii="Arial" w:hAnsi="Arial" w:cs="Arial"/>
          <w:b/>
          <w:bCs/>
        </w:rPr>
        <w:t>90911300-9</w:t>
      </w:r>
      <w:r w:rsidRPr="00BA6244">
        <w:rPr>
          <w:rFonts w:ascii="Arial" w:hAnsi="Arial" w:cs="Arial"/>
        </w:rPr>
        <w:t xml:space="preserve"> – usługi czyszczenia okien.</w:t>
      </w:r>
    </w:p>
    <w:p w14:paraId="079A3E2E" w14:textId="42E11178" w:rsidR="000A6B31" w:rsidRPr="00BA6244" w:rsidRDefault="000A6B31" w:rsidP="00C40E8A">
      <w:pPr>
        <w:spacing w:line="276" w:lineRule="auto"/>
        <w:ind w:left="142" w:hanging="142"/>
        <w:rPr>
          <w:rFonts w:ascii="Arial" w:hAnsi="Arial" w:cs="Arial"/>
        </w:rPr>
      </w:pPr>
      <w:bookmarkStart w:id="14" w:name="_Hlk87601871"/>
      <w:r w:rsidRPr="00BA6244">
        <w:rPr>
          <w:rFonts w:ascii="Arial" w:hAnsi="Arial" w:cs="Arial"/>
          <w:b/>
        </w:rPr>
        <w:t>9.2.</w:t>
      </w:r>
      <w:r w:rsidRPr="00BA6244">
        <w:rPr>
          <w:rFonts w:ascii="Arial" w:hAnsi="Arial" w:cs="Arial"/>
        </w:rPr>
        <w:t xml:space="preserve"> Przedmiot zamówienia realizowany będzie w podziale na </w:t>
      </w:r>
      <w:r w:rsidR="00035413" w:rsidRPr="00BA6244">
        <w:rPr>
          <w:rFonts w:ascii="Arial" w:hAnsi="Arial" w:cs="Arial"/>
        </w:rPr>
        <w:t>4</w:t>
      </w:r>
      <w:r w:rsidRPr="00BA6244">
        <w:rPr>
          <w:rFonts w:ascii="Arial" w:hAnsi="Arial" w:cs="Arial"/>
        </w:rPr>
        <w:t xml:space="preserve"> zadania</w:t>
      </w:r>
      <w:r w:rsidR="00CC2907" w:rsidRPr="00BA6244">
        <w:rPr>
          <w:rFonts w:ascii="Arial" w:hAnsi="Arial" w:cs="Arial"/>
        </w:rPr>
        <w:t xml:space="preserve"> (części)</w:t>
      </w:r>
      <w:r w:rsidRPr="00BA6244">
        <w:rPr>
          <w:rFonts w:ascii="Arial" w:hAnsi="Arial" w:cs="Arial"/>
        </w:rPr>
        <w:t>, w tym:</w:t>
      </w:r>
    </w:p>
    <w:p w14:paraId="43502C80" w14:textId="77777777" w:rsidR="000A6B31" w:rsidRPr="00C40E8A" w:rsidRDefault="000A6B31" w:rsidP="00C40E8A">
      <w:pPr>
        <w:spacing w:line="276" w:lineRule="auto"/>
        <w:ind w:left="142"/>
        <w:rPr>
          <w:rFonts w:ascii="Arial" w:hAnsi="Arial" w:cs="Arial"/>
        </w:rPr>
      </w:pPr>
      <w:r w:rsidRPr="00C40E8A">
        <w:rPr>
          <w:rFonts w:ascii="Arial" w:hAnsi="Arial" w:cs="Arial"/>
        </w:rPr>
        <w:t>1) zadanie nr 1 – Zarząd Dróg Wojewódzkich w Opolu,</w:t>
      </w:r>
    </w:p>
    <w:p w14:paraId="125EB1AE" w14:textId="7F0B05B8" w:rsidR="000A6B31" w:rsidRPr="00BA6244" w:rsidRDefault="000A6B31" w:rsidP="00C40E8A">
      <w:pPr>
        <w:spacing w:line="276" w:lineRule="auto"/>
        <w:ind w:left="142"/>
        <w:rPr>
          <w:rFonts w:ascii="Arial" w:hAnsi="Arial" w:cs="Arial"/>
        </w:rPr>
      </w:pPr>
      <w:r w:rsidRPr="00C40E8A">
        <w:rPr>
          <w:rFonts w:ascii="Arial" w:hAnsi="Arial" w:cs="Arial"/>
        </w:rPr>
        <w:t xml:space="preserve">2) zadanie </w:t>
      </w:r>
      <w:r w:rsidRPr="00BA6244">
        <w:rPr>
          <w:rFonts w:ascii="Arial" w:hAnsi="Arial" w:cs="Arial"/>
        </w:rPr>
        <w:t>nr 2 –</w:t>
      </w:r>
      <w:r w:rsidR="004A2E6D" w:rsidRPr="00BA6244">
        <w:rPr>
          <w:rFonts w:ascii="Arial" w:hAnsi="Arial" w:cs="Arial"/>
        </w:rPr>
        <w:t xml:space="preserve"> </w:t>
      </w:r>
      <w:bookmarkStart w:id="15" w:name="_Hlk214872621"/>
      <w:r w:rsidR="00FD3BDE" w:rsidRPr="00BA6244">
        <w:rPr>
          <w:rFonts w:ascii="Arial" w:hAnsi="Arial" w:cs="Arial"/>
          <w:bCs/>
        </w:rPr>
        <w:t>OT w Głubczycach</w:t>
      </w:r>
      <w:bookmarkEnd w:id="15"/>
      <w:r w:rsidRPr="00BA6244">
        <w:rPr>
          <w:rFonts w:ascii="Arial" w:hAnsi="Arial" w:cs="Arial"/>
        </w:rPr>
        <w:t>,</w:t>
      </w:r>
    </w:p>
    <w:p w14:paraId="3706BF9F" w14:textId="77777777" w:rsidR="00FD3BDE" w:rsidRPr="00BA6244" w:rsidRDefault="004A2E6D" w:rsidP="00C40E8A">
      <w:pPr>
        <w:spacing w:line="276" w:lineRule="auto"/>
        <w:ind w:left="142"/>
        <w:rPr>
          <w:rFonts w:ascii="Arial" w:hAnsi="Arial" w:cs="Arial"/>
          <w:bCs/>
        </w:rPr>
      </w:pPr>
      <w:r w:rsidRPr="00BA6244">
        <w:rPr>
          <w:rFonts w:ascii="Arial" w:hAnsi="Arial" w:cs="Arial"/>
        </w:rPr>
        <w:t>3</w:t>
      </w:r>
      <w:r w:rsidR="000A6B31" w:rsidRPr="00BA6244">
        <w:rPr>
          <w:rFonts w:ascii="Arial" w:hAnsi="Arial" w:cs="Arial"/>
        </w:rPr>
        <w:t xml:space="preserve">) zadanie nr </w:t>
      </w:r>
      <w:r w:rsidRPr="00BA6244">
        <w:rPr>
          <w:rFonts w:ascii="Arial" w:hAnsi="Arial" w:cs="Arial"/>
        </w:rPr>
        <w:t>3</w:t>
      </w:r>
      <w:r w:rsidR="00FD3BDE" w:rsidRPr="00BA6244">
        <w:rPr>
          <w:rFonts w:ascii="Arial" w:hAnsi="Arial" w:cs="Arial"/>
          <w:bCs/>
        </w:rPr>
        <w:t xml:space="preserve"> – </w:t>
      </w:r>
      <w:bookmarkStart w:id="16" w:name="_Hlk214872698"/>
      <w:r w:rsidR="00FD3BDE" w:rsidRPr="00BA6244">
        <w:rPr>
          <w:rFonts w:ascii="Arial" w:hAnsi="Arial" w:cs="Arial"/>
          <w:bCs/>
        </w:rPr>
        <w:t>OT w Grodkowie</w:t>
      </w:r>
      <w:bookmarkEnd w:id="16"/>
      <w:r w:rsidR="00FD3BDE" w:rsidRPr="00BA6244">
        <w:rPr>
          <w:rFonts w:ascii="Arial" w:hAnsi="Arial" w:cs="Arial"/>
          <w:bCs/>
        </w:rPr>
        <w:t>,</w:t>
      </w:r>
    </w:p>
    <w:p w14:paraId="55D32944" w14:textId="18F20ECE" w:rsidR="000A6B31" w:rsidRPr="00BA6244" w:rsidRDefault="00FD3BDE" w:rsidP="00C40E8A">
      <w:pPr>
        <w:spacing w:line="276" w:lineRule="auto"/>
        <w:ind w:left="142"/>
        <w:rPr>
          <w:rFonts w:ascii="Arial" w:hAnsi="Arial" w:cs="Arial"/>
        </w:rPr>
      </w:pPr>
      <w:r w:rsidRPr="00BA6244">
        <w:rPr>
          <w:rFonts w:ascii="Arial" w:hAnsi="Arial" w:cs="Arial"/>
          <w:bCs/>
        </w:rPr>
        <w:t>4) zadanie nr 4</w:t>
      </w:r>
      <w:r w:rsidR="000A6B31" w:rsidRPr="00BA6244">
        <w:rPr>
          <w:rFonts w:ascii="Arial" w:hAnsi="Arial" w:cs="Arial"/>
        </w:rPr>
        <w:t xml:space="preserve"> – </w:t>
      </w:r>
      <w:bookmarkStart w:id="17" w:name="_Hlk214872797"/>
      <w:r w:rsidR="000A6B31" w:rsidRPr="00BA6244">
        <w:rPr>
          <w:rFonts w:ascii="Arial" w:hAnsi="Arial" w:cs="Arial"/>
        </w:rPr>
        <w:t>OT w Oleśnie</w:t>
      </w:r>
      <w:bookmarkEnd w:id="17"/>
      <w:r w:rsidR="000A6B31" w:rsidRPr="00BA6244">
        <w:rPr>
          <w:rFonts w:ascii="Arial" w:hAnsi="Arial" w:cs="Arial"/>
        </w:rPr>
        <w:t>.</w:t>
      </w:r>
    </w:p>
    <w:p w14:paraId="20E2F35E" w14:textId="0F1A18A1" w:rsidR="000A6B31" w:rsidRPr="00BA6244" w:rsidRDefault="000A6B31" w:rsidP="00C40E8A">
      <w:pPr>
        <w:spacing w:line="276" w:lineRule="auto"/>
        <w:ind w:left="142" w:hanging="142"/>
        <w:rPr>
          <w:rFonts w:ascii="Arial" w:hAnsi="Arial" w:cs="Arial"/>
        </w:rPr>
      </w:pPr>
      <w:r w:rsidRPr="00BA6244">
        <w:rPr>
          <w:rFonts w:ascii="Arial" w:hAnsi="Arial" w:cs="Arial"/>
          <w:b/>
        </w:rPr>
        <w:t>9.3.</w:t>
      </w:r>
      <w:r w:rsidRPr="00BA6244">
        <w:rPr>
          <w:rFonts w:ascii="Arial" w:hAnsi="Arial" w:cs="Arial"/>
        </w:rPr>
        <w:t xml:space="preserve"> Przedmiot zamówienia obejmuje świadczenie kompleksowych usług sprzątania pomieszczeń biurowych, socjalnych i sanitarnych, ciągów komunikacyjnych oraz utrzymania czystości w budynku Zarządu Dróg Wojewódzkich w Opolu przy ul. Oleskiej 127 oraz budynkach OT w </w:t>
      </w:r>
      <w:r w:rsidR="00FD3BDE" w:rsidRPr="00BA6244">
        <w:rPr>
          <w:rFonts w:ascii="Arial" w:hAnsi="Arial" w:cs="Arial"/>
        </w:rPr>
        <w:t xml:space="preserve">Głubczycach przy ul. Kościuszki 8, OT w </w:t>
      </w:r>
      <w:r w:rsidRPr="00BA6244">
        <w:rPr>
          <w:rFonts w:ascii="Arial" w:hAnsi="Arial" w:cs="Arial"/>
        </w:rPr>
        <w:t>Grodkowie przy ul.</w:t>
      </w:r>
      <w:r w:rsidR="00035413" w:rsidRPr="00BA6244">
        <w:rPr>
          <w:rFonts w:ascii="Arial" w:hAnsi="Arial" w:cs="Arial"/>
        </w:rPr>
        <w:t xml:space="preserve"> </w:t>
      </w:r>
      <w:r w:rsidRPr="00BA6244">
        <w:rPr>
          <w:rFonts w:ascii="Arial" w:hAnsi="Arial" w:cs="Arial"/>
        </w:rPr>
        <w:t>Wrocławskiej</w:t>
      </w:r>
      <w:r w:rsidR="00812815" w:rsidRPr="00BA6244">
        <w:rPr>
          <w:rFonts w:ascii="Arial" w:hAnsi="Arial" w:cs="Arial"/>
        </w:rPr>
        <w:t> 5</w:t>
      </w:r>
      <w:r w:rsidR="00FD3BDE" w:rsidRPr="00BA6244">
        <w:rPr>
          <w:rFonts w:ascii="Arial" w:hAnsi="Arial" w:cs="Arial"/>
        </w:rPr>
        <w:t>8</w:t>
      </w:r>
      <w:r w:rsidRPr="00BA6244">
        <w:rPr>
          <w:rFonts w:ascii="Arial" w:hAnsi="Arial" w:cs="Arial"/>
        </w:rPr>
        <w:t xml:space="preserve"> i OT w Oleśnie przy ul. Wielkie Przedmieście 3 przy użyciu środków czystości i dezynfekcji, materiałów i sprzętu wykonawcy bez dostawy materiałów higienicznych niezbędnych do realizacji przedmiotu zamówienia.</w:t>
      </w:r>
    </w:p>
    <w:bookmarkEnd w:id="14"/>
    <w:p w14:paraId="3D9F1293" w14:textId="77777777" w:rsidR="000A6B31" w:rsidRPr="00BA6244" w:rsidRDefault="000A6B31" w:rsidP="00C40E8A">
      <w:pPr>
        <w:spacing w:line="276" w:lineRule="auto"/>
        <w:ind w:left="142" w:hanging="142"/>
        <w:rPr>
          <w:rFonts w:ascii="Arial" w:hAnsi="Arial" w:cs="Arial"/>
        </w:rPr>
      </w:pPr>
      <w:r w:rsidRPr="00BA6244">
        <w:rPr>
          <w:rFonts w:ascii="Arial" w:hAnsi="Arial" w:cs="Arial"/>
          <w:b/>
        </w:rPr>
        <w:t>9.4.</w:t>
      </w:r>
      <w:r w:rsidRPr="00BA6244">
        <w:rPr>
          <w:rFonts w:ascii="Arial" w:hAnsi="Arial" w:cs="Arial"/>
        </w:rPr>
        <w:t xml:space="preserve"> Przedmiot zamówienia będzie zawierał następujące części składowe (podzadania) obejmujące:</w:t>
      </w:r>
    </w:p>
    <w:p w14:paraId="57744594" w14:textId="77777777" w:rsidR="005D06E5" w:rsidRPr="00C40E8A" w:rsidRDefault="005D06E5" w:rsidP="00C40E8A">
      <w:pPr>
        <w:spacing w:line="276" w:lineRule="auto"/>
        <w:ind w:left="142" w:hanging="142"/>
        <w:rPr>
          <w:rFonts w:ascii="Arial" w:hAnsi="Arial" w:cs="Arial"/>
        </w:rPr>
      </w:pPr>
    </w:p>
    <w:p w14:paraId="1A985870" w14:textId="6E404C07" w:rsidR="000A6B31" w:rsidRPr="00C40E8A" w:rsidRDefault="000A6B31" w:rsidP="00C40E8A">
      <w:pPr>
        <w:spacing w:line="276" w:lineRule="auto"/>
        <w:ind w:left="284" w:hanging="142"/>
        <w:rPr>
          <w:rFonts w:ascii="Arial" w:hAnsi="Arial" w:cs="Arial"/>
        </w:rPr>
      </w:pPr>
      <w:r w:rsidRPr="00C40E8A">
        <w:rPr>
          <w:rFonts w:ascii="Arial" w:hAnsi="Arial" w:cs="Arial"/>
        </w:rPr>
        <w:t xml:space="preserve">1) </w:t>
      </w:r>
      <w:r w:rsidRPr="00C40E8A">
        <w:rPr>
          <w:rFonts w:ascii="Arial" w:hAnsi="Arial" w:cs="Arial"/>
          <w:b/>
          <w:bCs/>
        </w:rPr>
        <w:t>zadanie nr 1</w:t>
      </w:r>
      <w:r w:rsidR="00084F2D" w:rsidRPr="00C40E8A">
        <w:rPr>
          <w:rFonts w:ascii="Arial" w:hAnsi="Arial" w:cs="Arial"/>
          <w:b/>
          <w:bCs/>
        </w:rPr>
        <w:t xml:space="preserve"> (Zarząd Dróg Wojewódzkich w Opolu)</w:t>
      </w:r>
      <w:r w:rsidRPr="00C40E8A">
        <w:rPr>
          <w:rFonts w:ascii="Arial" w:hAnsi="Arial" w:cs="Arial"/>
        </w:rPr>
        <w:t>:</w:t>
      </w:r>
    </w:p>
    <w:p w14:paraId="61857BA8" w14:textId="14E1F0C8" w:rsidR="000A6B31" w:rsidRPr="00C40E8A" w:rsidRDefault="000A6B31" w:rsidP="007945F8">
      <w:pPr>
        <w:spacing w:line="276" w:lineRule="auto"/>
        <w:ind w:left="426" w:hanging="142"/>
        <w:rPr>
          <w:rFonts w:ascii="Arial" w:hAnsi="Arial" w:cs="Arial"/>
        </w:rPr>
      </w:pPr>
      <w:r w:rsidRPr="00C40E8A">
        <w:rPr>
          <w:rFonts w:ascii="Arial" w:hAnsi="Arial" w:cs="Arial"/>
        </w:rPr>
        <w:t xml:space="preserve">a) </w:t>
      </w:r>
      <w:r w:rsidR="007945F8">
        <w:rPr>
          <w:rFonts w:ascii="Arial" w:hAnsi="Arial" w:cs="Arial"/>
        </w:rPr>
        <w:t>s</w:t>
      </w:r>
      <w:r w:rsidR="007945F8" w:rsidRPr="007945F8">
        <w:rPr>
          <w:rFonts w:ascii="Arial" w:hAnsi="Arial" w:cs="Arial"/>
        </w:rPr>
        <w:t xml:space="preserve">przątanie pomieszczeń biurowych, socjalnych i sanitarnych oraz ciągów komunikacyjnych </w:t>
      </w:r>
      <w:r w:rsidRPr="00C40E8A">
        <w:rPr>
          <w:rFonts w:ascii="Arial" w:hAnsi="Arial" w:cs="Arial"/>
        </w:rPr>
        <w:t>(podzadanie 1),</w:t>
      </w:r>
    </w:p>
    <w:p w14:paraId="58E5B3FF" w14:textId="52BC25D2" w:rsidR="000A6B31" w:rsidRPr="00C40E8A" w:rsidRDefault="000A6B31" w:rsidP="00C40E8A">
      <w:pPr>
        <w:spacing w:line="276" w:lineRule="auto"/>
        <w:ind w:left="426" w:hanging="142"/>
        <w:rPr>
          <w:rFonts w:ascii="Arial" w:hAnsi="Arial" w:cs="Arial"/>
        </w:rPr>
      </w:pPr>
      <w:r w:rsidRPr="00C40E8A">
        <w:rPr>
          <w:rFonts w:ascii="Arial" w:hAnsi="Arial" w:cs="Arial"/>
        </w:rPr>
        <w:t>b) mycie okien</w:t>
      </w:r>
      <w:r w:rsidR="00FD3BDE" w:rsidRPr="00C40E8A">
        <w:rPr>
          <w:rFonts w:ascii="Arial" w:hAnsi="Arial" w:cs="Arial"/>
        </w:rPr>
        <w:t xml:space="preserve"> i rolet zewnętrznych</w:t>
      </w:r>
      <w:r w:rsidRPr="00C40E8A">
        <w:rPr>
          <w:rFonts w:ascii="Arial" w:hAnsi="Arial" w:cs="Arial"/>
        </w:rPr>
        <w:t xml:space="preserve"> (podzadanie 2),</w:t>
      </w:r>
    </w:p>
    <w:p w14:paraId="7F3720EA" w14:textId="77777777" w:rsidR="000A6B31" w:rsidRPr="00C40E8A" w:rsidRDefault="000A6B31" w:rsidP="00C40E8A">
      <w:pPr>
        <w:spacing w:line="276" w:lineRule="auto"/>
        <w:ind w:left="426" w:hanging="142"/>
        <w:rPr>
          <w:rFonts w:ascii="Arial" w:hAnsi="Arial" w:cs="Arial"/>
        </w:rPr>
      </w:pPr>
      <w:r w:rsidRPr="00C40E8A">
        <w:rPr>
          <w:rFonts w:ascii="Arial" w:hAnsi="Arial" w:cs="Arial"/>
        </w:rPr>
        <w:lastRenderedPageBreak/>
        <w:t>c) pranie wykładzin dywanowych, czyszczenie i nakładanie polimerów i szorowanie kafli podłogowych (podzadanie 3),</w:t>
      </w:r>
    </w:p>
    <w:p w14:paraId="272CDB5D" w14:textId="77777777" w:rsidR="005D06E5" w:rsidRPr="00BA6244" w:rsidRDefault="005D06E5" w:rsidP="00C40E8A">
      <w:pPr>
        <w:spacing w:line="276" w:lineRule="auto"/>
        <w:ind w:left="426" w:hanging="142"/>
        <w:rPr>
          <w:rFonts w:ascii="Arial" w:hAnsi="Arial" w:cs="Arial"/>
        </w:rPr>
      </w:pPr>
    </w:p>
    <w:p w14:paraId="062A9B4C" w14:textId="6274204B" w:rsidR="000A6B31" w:rsidRPr="00BA6244" w:rsidRDefault="003E1523" w:rsidP="00C40E8A">
      <w:pPr>
        <w:spacing w:line="276" w:lineRule="auto"/>
        <w:ind w:left="284" w:hanging="142"/>
        <w:rPr>
          <w:rFonts w:ascii="Arial" w:hAnsi="Arial" w:cs="Arial"/>
        </w:rPr>
      </w:pPr>
      <w:r w:rsidRPr="00BA6244">
        <w:rPr>
          <w:rFonts w:ascii="Arial" w:hAnsi="Arial" w:cs="Arial"/>
        </w:rPr>
        <w:t>2</w:t>
      </w:r>
      <w:r w:rsidR="000A6B31" w:rsidRPr="00BA6244">
        <w:rPr>
          <w:rFonts w:ascii="Arial" w:hAnsi="Arial" w:cs="Arial"/>
        </w:rPr>
        <w:t xml:space="preserve">) </w:t>
      </w:r>
      <w:r w:rsidR="000A6B31" w:rsidRPr="00BA6244">
        <w:rPr>
          <w:rFonts w:ascii="Arial" w:hAnsi="Arial" w:cs="Arial"/>
          <w:b/>
          <w:bCs/>
        </w:rPr>
        <w:t xml:space="preserve">zadanie nr </w:t>
      </w:r>
      <w:r w:rsidRPr="00BA6244">
        <w:rPr>
          <w:rFonts w:ascii="Arial" w:hAnsi="Arial" w:cs="Arial"/>
          <w:b/>
          <w:bCs/>
        </w:rPr>
        <w:t>2</w:t>
      </w:r>
      <w:r w:rsidR="00596768" w:rsidRPr="00BA6244">
        <w:rPr>
          <w:rFonts w:ascii="Arial" w:hAnsi="Arial" w:cs="Arial"/>
          <w:bCs/>
        </w:rPr>
        <w:t xml:space="preserve"> (</w:t>
      </w:r>
      <w:r w:rsidR="00596768" w:rsidRPr="00BA6244">
        <w:rPr>
          <w:rFonts w:ascii="Arial" w:hAnsi="Arial" w:cs="Arial"/>
          <w:b/>
          <w:bCs/>
        </w:rPr>
        <w:t>OT w Głubczycach)</w:t>
      </w:r>
      <w:r w:rsidR="000A6B31" w:rsidRPr="00BA6244">
        <w:rPr>
          <w:rFonts w:ascii="Arial" w:hAnsi="Arial" w:cs="Arial"/>
        </w:rPr>
        <w:t>:</w:t>
      </w:r>
    </w:p>
    <w:p w14:paraId="2B947350" w14:textId="76B4802B" w:rsidR="000A6B31" w:rsidRPr="00BA6244" w:rsidRDefault="000A6B31" w:rsidP="007945F8">
      <w:pPr>
        <w:spacing w:line="276" w:lineRule="auto"/>
        <w:ind w:left="426" w:hanging="142"/>
        <w:rPr>
          <w:rFonts w:ascii="Arial" w:hAnsi="Arial" w:cs="Arial"/>
        </w:rPr>
      </w:pPr>
      <w:r w:rsidRPr="00BA6244">
        <w:rPr>
          <w:rFonts w:ascii="Arial" w:hAnsi="Arial" w:cs="Arial"/>
        </w:rPr>
        <w:t xml:space="preserve">a) </w:t>
      </w:r>
      <w:r w:rsidR="007945F8">
        <w:rPr>
          <w:rFonts w:ascii="Arial" w:hAnsi="Arial" w:cs="Arial"/>
        </w:rPr>
        <w:t>s</w:t>
      </w:r>
      <w:r w:rsidR="007945F8" w:rsidRPr="007945F8">
        <w:rPr>
          <w:rFonts w:ascii="Arial" w:hAnsi="Arial" w:cs="Arial"/>
        </w:rPr>
        <w:t xml:space="preserve">przątanie pomieszczeń biurowych, socjalnych i sanitarnych oraz ciągów komunikacyjnych </w:t>
      </w:r>
      <w:r w:rsidRPr="00BA6244">
        <w:rPr>
          <w:rFonts w:ascii="Arial" w:hAnsi="Arial" w:cs="Arial"/>
        </w:rPr>
        <w:t>(podzadanie 1),</w:t>
      </w:r>
    </w:p>
    <w:p w14:paraId="791884D6" w14:textId="77777777" w:rsidR="000A6B31" w:rsidRPr="00BA6244" w:rsidRDefault="000A6B31" w:rsidP="00C40E8A">
      <w:pPr>
        <w:spacing w:line="276" w:lineRule="auto"/>
        <w:ind w:left="426" w:hanging="142"/>
        <w:rPr>
          <w:rFonts w:ascii="Arial" w:hAnsi="Arial" w:cs="Arial"/>
        </w:rPr>
      </w:pPr>
      <w:r w:rsidRPr="00BA6244">
        <w:rPr>
          <w:rFonts w:ascii="Arial" w:hAnsi="Arial" w:cs="Arial"/>
        </w:rPr>
        <w:t>b) mycie okien (podzadanie 2),</w:t>
      </w:r>
    </w:p>
    <w:p w14:paraId="32BF423F" w14:textId="77777777" w:rsidR="005D06E5" w:rsidRPr="00BA6244" w:rsidRDefault="005D06E5" w:rsidP="00C40E8A">
      <w:pPr>
        <w:spacing w:line="276" w:lineRule="auto"/>
        <w:ind w:left="426" w:hanging="142"/>
        <w:rPr>
          <w:rFonts w:ascii="Arial" w:hAnsi="Arial" w:cs="Arial"/>
        </w:rPr>
      </w:pPr>
    </w:p>
    <w:p w14:paraId="3CACF3DA" w14:textId="184F57D8" w:rsidR="000A6B31" w:rsidRPr="00BA6244" w:rsidRDefault="003E1523" w:rsidP="00C40E8A">
      <w:pPr>
        <w:spacing w:line="276" w:lineRule="auto"/>
        <w:ind w:left="284" w:hanging="142"/>
        <w:rPr>
          <w:rFonts w:ascii="Arial" w:hAnsi="Arial" w:cs="Arial"/>
        </w:rPr>
      </w:pPr>
      <w:r w:rsidRPr="00BA6244">
        <w:rPr>
          <w:rFonts w:ascii="Arial" w:hAnsi="Arial" w:cs="Arial"/>
        </w:rPr>
        <w:t>3</w:t>
      </w:r>
      <w:r w:rsidR="000A6B31" w:rsidRPr="00BA6244">
        <w:rPr>
          <w:rFonts w:ascii="Arial" w:hAnsi="Arial" w:cs="Arial"/>
        </w:rPr>
        <w:t xml:space="preserve">) </w:t>
      </w:r>
      <w:r w:rsidR="000A6B31" w:rsidRPr="00BA6244">
        <w:rPr>
          <w:rFonts w:ascii="Arial" w:hAnsi="Arial" w:cs="Arial"/>
          <w:b/>
          <w:bCs/>
        </w:rPr>
        <w:t xml:space="preserve">zadanie nr </w:t>
      </w:r>
      <w:r w:rsidRPr="00BA6244">
        <w:rPr>
          <w:rFonts w:ascii="Arial" w:hAnsi="Arial" w:cs="Arial"/>
          <w:b/>
          <w:bCs/>
        </w:rPr>
        <w:t>3</w:t>
      </w:r>
      <w:r w:rsidR="00596768" w:rsidRPr="00BA6244">
        <w:rPr>
          <w:rFonts w:ascii="Arial" w:hAnsi="Arial" w:cs="Arial"/>
          <w:b/>
          <w:bCs/>
        </w:rPr>
        <w:t xml:space="preserve"> (OT w Grodkowie)</w:t>
      </w:r>
      <w:r w:rsidR="000A6B31" w:rsidRPr="00BA6244">
        <w:rPr>
          <w:rFonts w:ascii="Arial" w:hAnsi="Arial" w:cs="Arial"/>
        </w:rPr>
        <w:t>:</w:t>
      </w:r>
    </w:p>
    <w:p w14:paraId="5213B5DB" w14:textId="1634D68E" w:rsidR="000A6B31" w:rsidRPr="00BA6244" w:rsidRDefault="000A6B31" w:rsidP="007945F8">
      <w:pPr>
        <w:spacing w:line="276" w:lineRule="auto"/>
        <w:ind w:left="426" w:hanging="142"/>
        <w:rPr>
          <w:rFonts w:ascii="Arial" w:hAnsi="Arial" w:cs="Arial"/>
        </w:rPr>
      </w:pPr>
      <w:r w:rsidRPr="00BA6244">
        <w:rPr>
          <w:rFonts w:ascii="Arial" w:hAnsi="Arial" w:cs="Arial"/>
        </w:rPr>
        <w:t xml:space="preserve">a) </w:t>
      </w:r>
      <w:r w:rsidR="007945F8">
        <w:rPr>
          <w:rFonts w:ascii="Arial" w:hAnsi="Arial" w:cs="Arial"/>
        </w:rPr>
        <w:t>s</w:t>
      </w:r>
      <w:r w:rsidR="007945F8" w:rsidRPr="007945F8">
        <w:rPr>
          <w:rFonts w:ascii="Arial" w:hAnsi="Arial" w:cs="Arial"/>
        </w:rPr>
        <w:t xml:space="preserve">przątanie pomieszczeń biurowych, socjalnych i sanitarnych oraz ciągów komunikacyjnych </w:t>
      </w:r>
      <w:r w:rsidRPr="00BA6244">
        <w:rPr>
          <w:rFonts w:ascii="Arial" w:hAnsi="Arial" w:cs="Arial"/>
        </w:rPr>
        <w:t>(podzadanie 1),</w:t>
      </w:r>
    </w:p>
    <w:p w14:paraId="7F1D9A20" w14:textId="77777777" w:rsidR="00FD3BDE" w:rsidRPr="00BA6244" w:rsidRDefault="00FD3BDE" w:rsidP="00C40E8A">
      <w:pPr>
        <w:spacing w:line="276" w:lineRule="auto"/>
        <w:ind w:left="426" w:hanging="142"/>
        <w:rPr>
          <w:rFonts w:ascii="Arial" w:hAnsi="Arial" w:cs="Arial"/>
        </w:rPr>
      </w:pPr>
      <w:r w:rsidRPr="00BA6244">
        <w:rPr>
          <w:rFonts w:ascii="Arial" w:hAnsi="Arial" w:cs="Arial"/>
        </w:rPr>
        <w:t>b) mycie okien (podzadanie 2),</w:t>
      </w:r>
    </w:p>
    <w:p w14:paraId="2DAEB476" w14:textId="77777777" w:rsidR="00FD3BDE" w:rsidRPr="00BA6244" w:rsidRDefault="00FD3BDE" w:rsidP="00C40E8A">
      <w:pPr>
        <w:spacing w:line="276" w:lineRule="auto"/>
        <w:ind w:left="426" w:hanging="142"/>
        <w:rPr>
          <w:rFonts w:ascii="Arial" w:hAnsi="Arial" w:cs="Arial"/>
        </w:rPr>
      </w:pPr>
      <w:r w:rsidRPr="00BA6244">
        <w:rPr>
          <w:rFonts w:ascii="Arial" w:hAnsi="Arial" w:cs="Arial"/>
        </w:rPr>
        <w:t>c) szorowanie kafli podłogowych (podzadanie 3),</w:t>
      </w:r>
    </w:p>
    <w:p w14:paraId="096D78E7" w14:textId="77777777" w:rsidR="005D06E5" w:rsidRPr="00C40E8A" w:rsidRDefault="005D06E5" w:rsidP="00C40E8A">
      <w:pPr>
        <w:spacing w:line="276" w:lineRule="auto"/>
        <w:ind w:left="426" w:hanging="142"/>
        <w:rPr>
          <w:rFonts w:ascii="Arial" w:hAnsi="Arial" w:cs="Arial"/>
        </w:rPr>
      </w:pPr>
    </w:p>
    <w:p w14:paraId="224DF001" w14:textId="2CF2DE32" w:rsidR="00FD3BDE" w:rsidRPr="00C40E8A" w:rsidRDefault="00FD3BDE" w:rsidP="00C40E8A">
      <w:pPr>
        <w:spacing w:line="276" w:lineRule="auto"/>
        <w:ind w:left="284" w:hanging="142"/>
        <w:rPr>
          <w:rFonts w:ascii="Arial" w:hAnsi="Arial" w:cs="Arial"/>
        </w:rPr>
      </w:pPr>
      <w:r w:rsidRPr="00C40E8A">
        <w:rPr>
          <w:rFonts w:ascii="Arial" w:hAnsi="Arial" w:cs="Arial"/>
        </w:rPr>
        <w:t xml:space="preserve">4) </w:t>
      </w:r>
      <w:r w:rsidRPr="00C40E8A">
        <w:rPr>
          <w:rFonts w:ascii="Arial" w:hAnsi="Arial" w:cs="Arial"/>
          <w:b/>
          <w:bCs/>
        </w:rPr>
        <w:t>zadanie nr 4</w:t>
      </w:r>
      <w:r w:rsidR="00596768" w:rsidRPr="00C40E8A">
        <w:rPr>
          <w:rFonts w:ascii="Arial" w:hAnsi="Arial" w:cs="Arial"/>
          <w:b/>
          <w:bCs/>
        </w:rPr>
        <w:t xml:space="preserve"> (OT w Oleśnie)</w:t>
      </w:r>
      <w:r w:rsidRPr="00C40E8A">
        <w:rPr>
          <w:rFonts w:ascii="Arial" w:hAnsi="Arial" w:cs="Arial"/>
        </w:rPr>
        <w:t>:</w:t>
      </w:r>
    </w:p>
    <w:p w14:paraId="22FD27BD" w14:textId="32206E3E" w:rsidR="00FD3BDE" w:rsidRPr="00C40E8A" w:rsidRDefault="00FD3BDE" w:rsidP="007945F8">
      <w:pPr>
        <w:spacing w:line="276" w:lineRule="auto"/>
        <w:ind w:left="426" w:hanging="142"/>
        <w:rPr>
          <w:rFonts w:ascii="Arial" w:hAnsi="Arial" w:cs="Arial"/>
        </w:rPr>
      </w:pPr>
      <w:r w:rsidRPr="00C40E8A">
        <w:rPr>
          <w:rFonts w:ascii="Arial" w:hAnsi="Arial" w:cs="Arial"/>
        </w:rPr>
        <w:t xml:space="preserve">a) </w:t>
      </w:r>
      <w:r w:rsidR="007945F8">
        <w:rPr>
          <w:rFonts w:ascii="Arial" w:hAnsi="Arial" w:cs="Arial"/>
        </w:rPr>
        <w:t>s</w:t>
      </w:r>
      <w:r w:rsidR="007945F8" w:rsidRPr="007945F8">
        <w:rPr>
          <w:rFonts w:ascii="Arial" w:hAnsi="Arial" w:cs="Arial"/>
        </w:rPr>
        <w:t xml:space="preserve">przątanie pomieszczeń biurowych, socjalnych i sanitarnych oraz ciągów komunikacyjnych </w:t>
      </w:r>
      <w:r w:rsidRPr="00C40E8A">
        <w:rPr>
          <w:rFonts w:ascii="Arial" w:hAnsi="Arial" w:cs="Arial"/>
        </w:rPr>
        <w:t>(podzadanie 1),</w:t>
      </w:r>
    </w:p>
    <w:p w14:paraId="59346D38" w14:textId="485DEEE2" w:rsidR="000A6B31" w:rsidRPr="00C40E8A" w:rsidRDefault="000A6B31" w:rsidP="00C40E8A">
      <w:pPr>
        <w:spacing w:line="276" w:lineRule="auto"/>
        <w:ind w:left="426" w:hanging="142"/>
        <w:rPr>
          <w:rFonts w:ascii="Arial" w:hAnsi="Arial" w:cs="Arial"/>
        </w:rPr>
      </w:pPr>
      <w:r w:rsidRPr="00C40E8A">
        <w:rPr>
          <w:rFonts w:ascii="Arial" w:hAnsi="Arial" w:cs="Arial"/>
        </w:rPr>
        <w:t>b) mycie okien (podzadanie 2)</w:t>
      </w:r>
      <w:r w:rsidR="00BA6244">
        <w:rPr>
          <w:rFonts w:ascii="Arial" w:hAnsi="Arial" w:cs="Arial"/>
        </w:rPr>
        <w:t>.</w:t>
      </w:r>
    </w:p>
    <w:p w14:paraId="43B50427" w14:textId="77777777" w:rsidR="005D06E5" w:rsidRPr="00C40E8A" w:rsidRDefault="005D06E5" w:rsidP="00C40E8A">
      <w:pPr>
        <w:spacing w:line="276" w:lineRule="auto"/>
        <w:ind w:left="426" w:hanging="142"/>
        <w:rPr>
          <w:rFonts w:ascii="Arial" w:hAnsi="Arial" w:cs="Arial"/>
        </w:rPr>
      </w:pPr>
    </w:p>
    <w:p w14:paraId="2F2583C2" w14:textId="77777777" w:rsidR="000A6B31" w:rsidRPr="00BA6244" w:rsidRDefault="000A6B31" w:rsidP="00C40E8A">
      <w:pPr>
        <w:spacing w:line="276" w:lineRule="auto"/>
        <w:ind w:left="142" w:hanging="142"/>
        <w:rPr>
          <w:rFonts w:ascii="Arial" w:hAnsi="Arial" w:cs="Arial"/>
        </w:rPr>
      </w:pPr>
      <w:r w:rsidRPr="00C40E8A">
        <w:rPr>
          <w:rFonts w:ascii="Arial" w:hAnsi="Arial" w:cs="Arial"/>
          <w:b/>
        </w:rPr>
        <w:t>9.5.</w:t>
      </w:r>
      <w:r w:rsidRPr="00C40E8A">
        <w:rPr>
          <w:rFonts w:ascii="Arial" w:hAnsi="Arial" w:cs="Arial"/>
        </w:rPr>
        <w:t xml:space="preserve"> Wykonawca zobowiązany będzie do wykonania przedmiotu zamówienia z należytą starannością zgodnie ze wszystkimi wymaganiami zamawiającego </w:t>
      </w:r>
      <w:r w:rsidRPr="00BA6244">
        <w:rPr>
          <w:rFonts w:ascii="Arial" w:hAnsi="Arial" w:cs="Arial"/>
        </w:rPr>
        <w:t xml:space="preserve">wskazanymi w opisie przedmiotu zamówienia stanowiącymi postanowienia w </w:t>
      </w:r>
      <w:r w:rsidRPr="00BA6244">
        <w:rPr>
          <w:rFonts w:ascii="Arial" w:hAnsi="Arial" w:cs="Arial"/>
          <w:b/>
        </w:rPr>
        <w:t>załącznikach do niniejszej specyfikacji</w:t>
      </w:r>
      <w:r w:rsidRPr="00BA6244">
        <w:rPr>
          <w:rFonts w:ascii="Arial" w:hAnsi="Arial" w:cs="Arial"/>
        </w:rPr>
        <w:t xml:space="preserve"> jako części składowe zamówienia oddzielnie na każde zadanie.</w:t>
      </w:r>
    </w:p>
    <w:p w14:paraId="4D3C7BD3" w14:textId="218A8C54" w:rsidR="000A6B31" w:rsidRPr="00BA6244" w:rsidRDefault="000A6B31" w:rsidP="00C40E8A">
      <w:pPr>
        <w:spacing w:line="276" w:lineRule="auto"/>
        <w:ind w:left="142" w:hanging="142"/>
        <w:rPr>
          <w:rFonts w:ascii="Arial" w:hAnsi="Arial" w:cs="Arial"/>
        </w:rPr>
      </w:pPr>
      <w:r w:rsidRPr="00BA6244">
        <w:rPr>
          <w:rFonts w:ascii="Arial" w:hAnsi="Arial" w:cs="Arial"/>
          <w:b/>
        </w:rPr>
        <w:t>9.6.</w:t>
      </w:r>
      <w:r w:rsidRPr="00BA6244">
        <w:rPr>
          <w:rFonts w:ascii="Arial" w:hAnsi="Arial" w:cs="Arial"/>
        </w:rPr>
        <w:t xml:space="preserve"> </w:t>
      </w:r>
      <w:r w:rsidR="00D53BC5" w:rsidRPr="00BA6244">
        <w:rPr>
          <w:rFonts w:ascii="Arial" w:hAnsi="Arial" w:cs="Arial"/>
        </w:rPr>
        <w:t>Zgodnie z zapisami art. 95 ust 1 ustawy Prawo zamówień publicznych</w:t>
      </w:r>
      <w:r w:rsidR="00CB39DC" w:rsidRPr="00BA6244">
        <w:rPr>
          <w:rFonts w:ascii="Arial" w:hAnsi="Arial" w:cs="Arial"/>
        </w:rPr>
        <w:t xml:space="preserve"> </w:t>
      </w:r>
      <w:r w:rsidR="00D53BC5" w:rsidRPr="00BA6244">
        <w:rPr>
          <w:rFonts w:ascii="Arial" w:hAnsi="Arial" w:cs="Arial"/>
        </w:rPr>
        <w:t xml:space="preserve">zamawiający zobowiązuje wykonawcę lub podwykonawcę, przy realizacji przedmiotowego </w:t>
      </w:r>
      <w:r w:rsidR="00FD3BDE" w:rsidRPr="00BA6244">
        <w:rPr>
          <w:rFonts w:ascii="Arial" w:hAnsi="Arial" w:cs="Arial"/>
        </w:rPr>
        <w:t>zamówienia</w:t>
      </w:r>
      <w:r w:rsidR="00D53BC5" w:rsidRPr="00BA6244">
        <w:rPr>
          <w:rFonts w:ascii="Arial" w:hAnsi="Arial" w:cs="Arial"/>
        </w:rPr>
        <w:t>, do zatrudnienia na podstawie stosunku pracy osób wykonujących czynności wymienion</w:t>
      </w:r>
      <w:r w:rsidR="00035413" w:rsidRPr="00BA6244">
        <w:rPr>
          <w:rFonts w:ascii="Arial" w:hAnsi="Arial" w:cs="Arial"/>
        </w:rPr>
        <w:t>ych</w:t>
      </w:r>
      <w:r w:rsidR="00FD3BDE" w:rsidRPr="00BA6244">
        <w:rPr>
          <w:rFonts w:ascii="Arial" w:hAnsi="Arial" w:cs="Arial"/>
        </w:rPr>
        <w:t xml:space="preserve"> poniżej</w:t>
      </w:r>
      <w:r w:rsidRPr="00BA6244">
        <w:rPr>
          <w:rFonts w:ascii="Arial" w:hAnsi="Arial" w:cs="Arial"/>
        </w:rPr>
        <w:t>:</w:t>
      </w:r>
    </w:p>
    <w:p w14:paraId="24671908" w14:textId="1FEC7C77" w:rsidR="000A6B31" w:rsidRPr="00BA6244" w:rsidRDefault="000A6B31" w:rsidP="00C40E8A">
      <w:pPr>
        <w:spacing w:line="276" w:lineRule="auto"/>
        <w:ind w:left="284" w:hanging="142"/>
        <w:rPr>
          <w:rFonts w:ascii="Arial" w:hAnsi="Arial" w:cs="Arial"/>
        </w:rPr>
      </w:pPr>
      <w:r w:rsidRPr="00BA6244">
        <w:rPr>
          <w:rFonts w:ascii="Arial" w:hAnsi="Arial" w:cs="Arial"/>
        </w:rPr>
        <w:t>a) czynności wykonywane w ramach usług podstawowych i dodatkowych tj.: wycierani na sucho i mokro mebli biurowych i sprzętu biurowego, AGD i RTV, drzwi, grzejników, odkurzanie wykładzin, opróżnianie i mycie koszy na śmieci, koszy niszczarek oraz wymiana worków, mycie podłóg, schodów, powierzchni przeszklonych oraz windy, luster, wycieranie krzeseł, kafli w toaletach, całej armatury, mycie okien</w:t>
      </w:r>
      <w:r w:rsidR="00414E4E" w:rsidRPr="00BA6244">
        <w:rPr>
          <w:rFonts w:ascii="Arial" w:hAnsi="Arial" w:cs="Arial"/>
        </w:rPr>
        <w:t>, mycie rolet zewnętrznych</w:t>
      </w:r>
      <w:r w:rsidRPr="00BA6244">
        <w:rPr>
          <w:rFonts w:ascii="Arial" w:hAnsi="Arial" w:cs="Arial"/>
        </w:rPr>
        <w:t>, polimeryzacja podłóg, pranie wykładzin oraz szorowanie kafli podłogowych,</w:t>
      </w:r>
    </w:p>
    <w:p w14:paraId="22381768" w14:textId="19569C27" w:rsidR="000A6B31" w:rsidRPr="00BA6244" w:rsidRDefault="000A6B31" w:rsidP="00C40E8A">
      <w:pPr>
        <w:spacing w:line="276" w:lineRule="auto"/>
        <w:ind w:left="284" w:hanging="142"/>
        <w:rPr>
          <w:rFonts w:ascii="Arial" w:hAnsi="Arial" w:cs="Arial"/>
        </w:rPr>
      </w:pPr>
      <w:r w:rsidRPr="00BA6244">
        <w:rPr>
          <w:rFonts w:ascii="Arial" w:hAnsi="Arial" w:cs="Arial"/>
        </w:rPr>
        <w:t>b) koordynowanie i nadzór nad osobami świadczącymi usługi sprzątania i utrzymania czystości</w:t>
      </w:r>
      <w:r w:rsidR="006729C4" w:rsidRPr="00BA6244">
        <w:rPr>
          <w:rFonts w:ascii="Arial" w:hAnsi="Arial" w:cs="Arial"/>
        </w:rPr>
        <w:t xml:space="preserve"> oraz dostarczenie sprzętu potrzebnego do wykonania usługi podstawowej i usług dodatkowych</w:t>
      </w:r>
      <w:r w:rsidRPr="00BA6244">
        <w:rPr>
          <w:rFonts w:ascii="Arial" w:hAnsi="Arial" w:cs="Arial"/>
        </w:rPr>
        <w:t>.</w:t>
      </w:r>
    </w:p>
    <w:p w14:paraId="5CE6BFE7" w14:textId="4F9E94C4" w:rsidR="000A6B31" w:rsidRPr="00BA6244" w:rsidRDefault="000A6B31" w:rsidP="00C40E8A">
      <w:pPr>
        <w:spacing w:line="276" w:lineRule="auto"/>
        <w:ind w:left="142"/>
        <w:rPr>
          <w:rFonts w:ascii="Arial" w:hAnsi="Arial" w:cs="Arial"/>
        </w:rPr>
      </w:pPr>
      <w:r w:rsidRPr="00BA6244">
        <w:rPr>
          <w:rFonts w:ascii="Arial" w:hAnsi="Arial" w:cs="Arial"/>
        </w:rPr>
        <w:t>Osoby wykonujące czynności wymienione powyżej, niezbędne do realizacji usług, muszą być zatrudnione przez wykonawcę lub podwykonawcę na podstawie stosunku pracy, w</w:t>
      </w:r>
      <w:r w:rsidR="00CB39DC" w:rsidRPr="00BA6244">
        <w:rPr>
          <w:rFonts w:ascii="Arial" w:hAnsi="Arial" w:cs="Arial"/>
        </w:rPr>
        <w:t xml:space="preserve"> </w:t>
      </w:r>
      <w:r w:rsidRPr="00BA6244">
        <w:rPr>
          <w:rFonts w:ascii="Arial" w:hAnsi="Arial" w:cs="Arial"/>
        </w:rPr>
        <w:t xml:space="preserve">sposób określony </w:t>
      </w:r>
      <w:bookmarkStart w:id="18" w:name="_Hlk215049620"/>
      <w:r w:rsidRPr="00BA6244">
        <w:rPr>
          <w:rFonts w:ascii="Arial" w:hAnsi="Arial" w:cs="Arial"/>
        </w:rPr>
        <w:t xml:space="preserve">w art. 22 §1 ustawy z dnia 26 czerwca 1974 r. </w:t>
      </w:r>
      <w:bookmarkStart w:id="19" w:name="_Hlk214540785"/>
      <w:r w:rsidRPr="00BA6244">
        <w:rPr>
          <w:rFonts w:ascii="Arial" w:hAnsi="Arial" w:cs="Arial"/>
        </w:rPr>
        <w:t>Kodeks pracy</w:t>
      </w:r>
      <w:bookmarkEnd w:id="19"/>
      <w:r w:rsidRPr="00BA6244">
        <w:rPr>
          <w:rFonts w:ascii="Arial" w:hAnsi="Arial" w:cs="Arial"/>
        </w:rPr>
        <w:t xml:space="preserve"> (Dz. U. z 202</w:t>
      </w:r>
      <w:r w:rsidR="00D93F00" w:rsidRPr="00BA6244">
        <w:rPr>
          <w:rFonts w:ascii="Arial" w:hAnsi="Arial" w:cs="Arial"/>
        </w:rPr>
        <w:t>5</w:t>
      </w:r>
      <w:r w:rsidRPr="00BA6244">
        <w:rPr>
          <w:rFonts w:ascii="Arial" w:hAnsi="Arial" w:cs="Arial"/>
        </w:rPr>
        <w:t xml:space="preserve"> r., poz. </w:t>
      </w:r>
      <w:r w:rsidR="00D93F00" w:rsidRPr="00BA6244">
        <w:rPr>
          <w:rFonts w:ascii="Arial" w:hAnsi="Arial" w:cs="Arial"/>
        </w:rPr>
        <w:t>277</w:t>
      </w:r>
      <w:r w:rsidRPr="00BA6244">
        <w:rPr>
          <w:rFonts w:ascii="Arial" w:hAnsi="Arial" w:cs="Arial"/>
        </w:rPr>
        <w:t xml:space="preserve"> – tekst jednolity z późn. zm.</w:t>
      </w:r>
      <w:r w:rsidR="00CD000F">
        <w:rPr>
          <w:rFonts w:ascii="Arial" w:hAnsi="Arial" w:cs="Arial"/>
        </w:rPr>
        <w:t>)</w:t>
      </w:r>
      <w:bookmarkEnd w:id="18"/>
      <w:r w:rsidR="00CD000F">
        <w:rPr>
          <w:rFonts w:ascii="Arial" w:hAnsi="Arial" w:cs="Arial"/>
        </w:rPr>
        <w:t>.</w:t>
      </w:r>
    </w:p>
    <w:p w14:paraId="1B5CF9EE" w14:textId="77777777" w:rsidR="000A6B31" w:rsidRPr="00BA6244" w:rsidRDefault="000A6B31" w:rsidP="00C40E8A">
      <w:pPr>
        <w:spacing w:line="276" w:lineRule="auto"/>
        <w:ind w:left="142"/>
        <w:rPr>
          <w:rFonts w:ascii="Arial" w:hAnsi="Arial" w:cs="Arial"/>
        </w:rPr>
      </w:pPr>
      <w:r w:rsidRPr="00BA6244">
        <w:rPr>
          <w:rFonts w:ascii="Arial" w:hAnsi="Arial" w:cs="Arial"/>
        </w:rPr>
        <w:t xml:space="preserve">Powyższy wymóg nie jest wymagany w przypadku, gdy wyżej wymienione czynności (przez cały okres realizacji zamówienia) będą powierzone osobom </w:t>
      </w:r>
      <w:r w:rsidRPr="00BA6244">
        <w:rPr>
          <w:rFonts w:ascii="Arial" w:hAnsi="Arial" w:cs="Arial"/>
        </w:rPr>
        <w:lastRenderedPageBreak/>
        <w:t>fizycznym prowadzącym działalność gospodarczą, które będą wykonywać wyżej wymienione czynności osobiście na podstawie łączącego je z wykonawcą stosunku cywilnoprawnego lub będą wykonywane osobiście przez wykonawcę.</w:t>
      </w:r>
    </w:p>
    <w:p w14:paraId="58ECE059" w14:textId="61F8999B" w:rsidR="000A6B31" w:rsidRPr="00BA6244" w:rsidRDefault="000A6B31" w:rsidP="00C40E8A">
      <w:pPr>
        <w:spacing w:line="276" w:lineRule="auto"/>
        <w:ind w:left="142"/>
        <w:rPr>
          <w:rFonts w:ascii="Arial" w:hAnsi="Arial" w:cs="Arial"/>
        </w:rPr>
      </w:pPr>
      <w:r w:rsidRPr="00BA6244">
        <w:rPr>
          <w:rFonts w:ascii="Arial" w:hAnsi="Arial" w:cs="Arial"/>
        </w:rPr>
        <w:t>Zamawiający nie wymaga</w:t>
      </w:r>
      <w:r w:rsidR="00A76693" w:rsidRPr="00BA6244">
        <w:rPr>
          <w:rFonts w:ascii="Arial" w:hAnsi="Arial" w:cs="Arial"/>
        </w:rPr>
        <w:t>,</w:t>
      </w:r>
      <w:r w:rsidRPr="00BA6244">
        <w:rPr>
          <w:rFonts w:ascii="Arial" w:hAnsi="Arial" w:cs="Arial"/>
        </w:rPr>
        <w:t xml:space="preserve"> aby osoby wykonujące wyżej wymienione czynności były zatrudnione na pełen etat.</w:t>
      </w:r>
    </w:p>
    <w:p w14:paraId="12679BB7" w14:textId="184B35D8" w:rsidR="000A6B31" w:rsidRPr="00BA6244" w:rsidRDefault="000A6B31" w:rsidP="00C40E8A">
      <w:pPr>
        <w:spacing w:line="276" w:lineRule="auto"/>
        <w:ind w:left="142" w:hanging="142"/>
        <w:rPr>
          <w:rFonts w:ascii="Arial" w:hAnsi="Arial" w:cs="Arial"/>
        </w:rPr>
      </w:pPr>
      <w:r w:rsidRPr="00BA6244">
        <w:rPr>
          <w:rFonts w:ascii="Arial" w:hAnsi="Arial" w:cs="Arial"/>
          <w:b/>
        </w:rPr>
        <w:t>9.7.1.</w:t>
      </w:r>
      <w:r w:rsidRPr="00BA6244">
        <w:rPr>
          <w:rFonts w:ascii="Arial" w:hAnsi="Arial" w:cs="Arial"/>
        </w:rPr>
        <w:t xml:space="preserve"> Wykonawca zobowiązany jest przedstawić zamawiającemu, w terminie do 7-u dni od daty zawarcia umowy oświadczenie o sposobie zatrudnienia osób wykonujących czynności wymienione powyżej, co do których zamawiający wymaga zatrudnienia na podstawie stosunku pracy w rozumieniu </w:t>
      </w:r>
      <w:r w:rsidR="00CD000F" w:rsidRPr="00CD000F">
        <w:rPr>
          <w:rFonts w:ascii="Arial" w:hAnsi="Arial" w:cs="Arial"/>
        </w:rPr>
        <w:t>art. 22 §1 ustawy z dnia 26 czerwca 1974 r. Kodeks pracy (Dz. U. z 2025 r., poz. 277 – tekst jednolity z późn. zm.)</w:t>
      </w:r>
      <w:r w:rsidR="00D93F00" w:rsidRPr="00BA6244">
        <w:rPr>
          <w:rFonts w:ascii="Arial" w:hAnsi="Arial" w:cs="Arial"/>
        </w:rPr>
        <w:t>.</w:t>
      </w:r>
    </w:p>
    <w:p w14:paraId="7EAE545B" w14:textId="7D284CA2" w:rsidR="00A47818" w:rsidRPr="00BA6244" w:rsidRDefault="00A47818" w:rsidP="00C40E8A">
      <w:pPr>
        <w:spacing w:line="276" w:lineRule="auto"/>
        <w:ind w:left="142" w:hanging="142"/>
        <w:rPr>
          <w:rFonts w:ascii="Arial" w:hAnsi="Arial" w:cs="Arial"/>
        </w:rPr>
      </w:pPr>
      <w:r w:rsidRPr="00BA6244">
        <w:rPr>
          <w:rFonts w:ascii="Arial" w:hAnsi="Arial" w:cs="Arial"/>
          <w:b/>
        </w:rPr>
        <w:t>9.8.</w:t>
      </w:r>
      <w:r w:rsidRPr="00BA6244">
        <w:rPr>
          <w:rFonts w:ascii="Arial" w:hAnsi="Arial" w:cs="Arial"/>
        </w:rPr>
        <w:t xml:space="preserve"> Zamawiający wymaga, aby wykonawca zatrudnił na:</w:t>
      </w:r>
    </w:p>
    <w:p w14:paraId="65F24A8C" w14:textId="19672E28" w:rsidR="00A47818" w:rsidRPr="00BA6244" w:rsidRDefault="00A47818" w:rsidP="00C40E8A">
      <w:pPr>
        <w:spacing w:line="276" w:lineRule="auto"/>
        <w:ind w:left="284" w:hanging="142"/>
        <w:rPr>
          <w:rFonts w:ascii="Arial" w:hAnsi="Arial" w:cs="Arial"/>
        </w:rPr>
      </w:pPr>
      <w:r w:rsidRPr="00BA6244">
        <w:rPr>
          <w:rFonts w:ascii="Arial" w:hAnsi="Arial" w:cs="Arial"/>
        </w:rPr>
        <w:t xml:space="preserve">1) </w:t>
      </w:r>
      <w:r w:rsidRPr="00BA6244">
        <w:rPr>
          <w:rFonts w:ascii="Arial" w:hAnsi="Arial" w:cs="Arial"/>
          <w:b/>
          <w:bCs/>
        </w:rPr>
        <w:t xml:space="preserve">zadanie nr 1 </w:t>
      </w:r>
      <w:bookmarkStart w:id="20" w:name="_Hlk214872510"/>
      <w:r w:rsidRPr="00BA6244">
        <w:rPr>
          <w:rFonts w:ascii="Arial" w:hAnsi="Arial" w:cs="Arial"/>
          <w:b/>
          <w:bCs/>
        </w:rPr>
        <w:t>(Zarząd Dróg Wojewódzkich w Opolu)</w:t>
      </w:r>
      <w:bookmarkEnd w:id="20"/>
      <w:r w:rsidRPr="00BA6244">
        <w:rPr>
          <w:rFonts w:ascii="Arial" w:hAnsi="Arial" w:cs="Arial"/>
        </w:rPr>
        <w:t xml:space="preserve"> minimum </w:t>
      </w:r>
      <w:r w:rsidR="0074085B" w:rsidRPr="00BA6244">
        <w:rPr>
          <w:rFonts w:ascii="Arial" w:hAnsi="Arial" w:cs="Arial"/>
          <w:u w:val="single"/>
        </w:rPr>
        <w:t>3</w:t>
      </w:r>
      <w:r w:rsidRPr="00BA6244">
        <w:rPr>
          <w:rFonts w:ascii="Arial" w:hAnsi="Arial" w:cs="Arial"/>
          <w:u w:val="single"/>
        </w:rPr>
        <w:t xml:space="preserve"> (</w:t>
      </w:r>
      <w:r w:rsidR="000A707C" w:rsidRPr="00BA6244">
        <w:rPr>
          <w:rFonts w:ascii="Arial" w:hAnsi="Arial" w:cs="Arial"/>
          <w:u w:val="single"/>
        </w:rPr>
        <w:t>trze</w:t>
      </w:r>
      <w:r w:rsidRPr="00BA6244">
        <w:rPr>
          <w:rFonts w:ascii="Arial" w:hAnsi="Arial" w:cs="Arial"/>
          <w:u w:val="single"/>
        </w:rPr>
        <w:t>ch) pracowników</w:t>
      </w:r>
      <w:r w:rsidRPr="00BA6244">
        <w:rPr>
          <w:rFonts w:ascii="Arial" w:hAnsi="Arial" w:cs="Arial"/>
        </w:rPr>
        <w:t xml:space="preserve"> świadczących usługę sprzątania zgodnie z opisem przedmiotu zamówienia gwarantujących realizację zamówienia z uwzględnieniem ewentualnych zastępstw w okresie urlopowym względnie chorobowym w niepełnym wymiarze czasu pracy (</w:t>
      </w:r>
      <w:r w:rsidRPr="00BA6244">
        <w:rPr>
          <w:rFonts w:ascii="Arial" w:hAnsi="Arial" w:cs="Arial"/>
          <w:u w:val="single"/>
        </w:rPr>
        <w:t>co najmniej pół</w:t>
      </w:r>
      <w:r w:rsidRPr="00BA6244">
        <w:rPr>
          <w:rFonts w:ascii="Arial" w:hAnsi="Arial" w:cs="Arial"/>
        </w:rPr>
        <w:t xml:space="preserve"> etatu każdy pracownik) przez cały okres realizacji przedmiotu zamówienia,</w:t>
      </w:r>
    </w:p>
    <w:p w14:paraId="74922BDE" w14:textId="77777777" w:rsidR="00FD3BDE" w:rsidRPr="00BA6244" w:rsidRDefault="009044F0" w:rsidP="00C40E8A">
      <w:pPr>
        <w:spacing w:line="276" w:lineRule="auto"/>
        <w:ind w:left="284" w:hanging="142"/>
        <w:rPr>
          <w:rFonts w:ascii="Arial" w:hAnsi="Arial" w:cs="Arial"/>
        </w:rPr>
      </w:pPr>
      <w:r w:rsidRPr="00BA6244">
        <w:rPr>
          <w:rFonts w:ascii="Arial" w:hAnsi="Arial" w:cs="Arial"/>
        </w:rPr>
        <w:t>2</w:t>
      </w:r>
      <w:r w:rsidR="005C0F23" w:rsidRPr="00BA6244">
        <w:rPr>
          <w:rFonts w:ascii="Arial" w:hAnsi="Arial" w:cs="Arial"/>
        </w:rPr>
        <w:t xml:space="preserve">) </w:t>
      </w:r>
      <w:r w:rsidR="005C0F23" w:rsidRPr="00BA6244">
        <w:rPr>
          <w:rFonts w:ascii="Arial" w:hAnsi="Arial" w:cs="Arial"/>
          <w:b/>
          <w:bCs/>
        </w:rPr>
        <w:t xml:space="preserve">zadanie nr </w:t>
      </w:r>
      <w:r w:rsidRPr="00BA6244">
        <w:rPr>
          <w:rFonts w:ascii="Arial" w:hAnsi="Arial" w:cs="Arial"/>
          <w:b/>
          <w:bCs/>
        </w:rPr>
        <w:t>2</w:t>
      </w:r>
      <w:r w:rsidR="005C0F23" w:rsidRPr="00BA6244">
        <w:rPr>
          <w:rFonts w:ascii="Arial" w:hAnsi="Arial" w:cs="Arial"/>
          <w:b/>
          <w:bCs/>
        </w:rPr>
        <w:t xml:space="preserve"> (</w:t>
      </w:r>
      <w:r w:rsidR="00A47818" w:rsidRPr="00BA6244">
        <w:rPr>
          <w:rFonts w:ascii="Arial" w:hAnsi="Arial" w:cs="Arial"/>
          <w:b/>
          <w:bCs/>
        </w:rPr>
        <w:t>O</w:t>
      </w:r>
      <w:r w:rsidR="005C0F23" w:rsidRPr="00BA6244">
        <w:rPr>
          <w:rFonts w:ascii="Arial" w:hAnsi="Arial" w:cs="Arial"/>
          <w:b/>
          <w:bCs/>
        </w:rPr>
        <w:t xml:space="preserve">ddział Terenowy w </w:t>
      </w:r>
      <w:r w:rsidR="00FD3BDE" w:rsidRPr="00BA6244">
        <w:rPr>
          <w:rFonts w:ascii="Arial" w:hAnsi="Arial" w:cs="Arial"/>
          <w:b/>
          <w:bCs/>
        </w:rPr>
        <w:t>Głubczycach)</w:t>
      </w:r>
      <w:r w:rsidR="00FD3BDE" w:rsidRPr="00BA6244">
        <w:rPr>
          <w:rFonts w:ascii="Arial" w:hAnsi="Arial" w:cs="Arial"/>
        </w:rPr>
        <w:t xml:space="preserve"> minimum </w:t>
      </w:r>
      <w:r w:rsidR="00FD3BDE" w:rsidRPr="00BA6244">
        <w:rPr>
          <w:rFonts w:ascii="Arial" w:hAnsi="Arial" w:cs="Arial"/>
          <w:u w:val="single"/>
        </w:rPr>
        <w:t>1 (jeden) pracownik</w:t>
      </w:r>
      <w:r w:rsidR="00FD3BDE" w:rsidRPr="00BA6244">
        <w:rPr>
          <w:rFonts w:ascii="Arial" w:hAnsi="Arial" w:cs="Arial"/>
        </w:rPr>
        <w:t xml:space="preserve"> świadczący usługę sprzątania zgodnie z opisem przedmiotu zamówienia gwarantujący realizację zamówienia z uwzględnieniem ewentualnego zastępstwa w okresie urlopowym względnie chorobowym w niepełnym wymiarze czasu pracy (</w:t>
      </w:r>
      <w:r w:rsidR="00FD3BDE" w:rsidRPr="00BA6244">
        <w:rPr>
          <w:rFonts w:ascii="Arial" w:hAnsi="Arial" w:cs="Arial"/>
          <w:u w:val="single"/>
        </w:rPr>
        <w:t>co najmniej pół etatu</w:t>
      </w:r>
      <w:r w:rsidR="00FD3BDE" w:rsidRPr="00BA6244">
        <w:rPr>
          <w:rFonts w:ascii="Arial" w:hAnsi="Arial" w:cs="Arial"/>
        </w:rPr>
        <w:t>) przez cały okres realizacji przedmiotu zamówienia,</w:t>
      </w:r>
    </w:p>
    <w:p w14:paraId="3DA8B326" w14:textId="26A9D95D" w:rsidR="005C0F23" w:rsidRPr="00BA6244" w:rsidRDefault="00FD3BDE" w:rsidP="00C40E8A">
      <w:pPr>
        <w:spacing w:line="276" w:lineRule="auto"/>
        <w:ind w:left="284" w:hanging="142"/>
        <w:rPr>
          <w:rFonts w:ascii="Arial" w:hAnsi="Arial" w:cs="Arial"/>
        </w:rPr>
      </w:pPr>
      <w:r w:rsidRPr="00BA6244">
        <w:rPr>
          <w:rFonts w:ascii="Arial" w:hAnsi="Arial" w:cs="Arial"/>
        </w:rPr>
        <w:t xml:space="preserve">3) </w:t>
      </w:r>
      <w:r w:rsidRPr="00BA6244">
        <w:rPr>
          <w:rFonts w:ascii="Arial" w:hAnsi="Arial" w:cs="Arial"/>
          <w:b/>
          <w:bCs/>
        </w:rPr>
        <w:t xml:space="preserve">zadanie nr 3 (Oddział Terenowy w </w:t>
      </w:r>
      <w:r w:rsidR="00A47818" w:rsidRPr="00BA6244">
        <w:rPr>
          <w:rFonts w:ascii="Arial" w:hAnsi="Arial" w:cs="Arial"/>
          <w:b/>
          <w:bCs/>
        </w:rPr>
        <w:t>Grodkow</w:t>
      </w:r>
      <w:r w:rsidR="005C0F23" w:rsidRPr="00BA6244">
        <w:rPr>
          <w:rFonts w:ascii="Arial" w:hAnsi="Arial" w:cs="Arial"/>
          <w:b/>
          <w:bCs/>
        </w:rPr>
        <w:t>ie)</w:t>
      </w:r>
      <w:r w:rsidR="005C0F23" w:rsidRPr="00BA6244">
        <w:rPr>
          <w:rFonts w:ascii="Arial" w:hAnsi="Arial" w:cs="Arial"/>
        </w:rPr>
        <w:t xml:space="preserve"> </w:t>
      </w:r>
      <w:r w:rsidR="00A47818" w:rsidRPr="00BA6244">
        <w:rPr>
          <w:rFonts w:ascii="Arial" w:hAnsi="Arial" w:cs="Arial"/>
        </w:rPr>
        <w:t xml:space="preserve">minimum </w:t>
      </w:r>
      <w:r w:rsidR="00A47818" w:rsidRPr="00BA6244">
        <w:rPr>
          <w:rFonts w:ascii="Arial" w:hAnsi="Arial" w:cs="Arial"/>
          <w:u w:val="single"/>
        </w:rPr>
        <w:t>1 (jeden) pracownik</w:t>
      </w:r>
      <w:r w:rsidR="00A47818" w:rsidRPr="00BA6244">
        <w:rPr>
          <w:rFonts w:ascii="Arial" w:hAnsi="Arial" w:cs="Arial"/>
        </w:rPr>
        <w:t xml:space="preserve"> świadczący usługę sprzątania zgodnie z opisem przedmiotu zamówienia gwarantujący realizację zamówienia z uwzględnieniem ewentualnego zastępstwa w okresie urlopowym względnie chorobowym w niepełnym wymiarze czasu pracy (</w:t>
      </w:r>
      <w:r w:rsidR="00A47818" w:rsidRPr="00BA6244">
        <w:rPr>
          <w:rFonts w:ascii="Arial" w:hAnsi="Arial" w:cs="Arial"/>
          <w:u w:val="single"/>
        </w:rPr>
        <w:t>co najmniej ćwierć etatu</w:t>
      </w:r>
      <w:r w:rsidR="00A47818" w:rsidRPr="00BA6244">
        <w:rPr>
          <w:rFonts w:ascii="Arial" w:hAnsi="Arial" w:cs="Arial"/>
        </w:rPr>
        <w:t>) przez cały okres realizacji przedmiotu zamówienia</w:t>
      </w:r>
      <w:r w:rsidR="005C0F23" w:rsidRPr="00BA6244">
        <w:rPr>
          <w:rFonts w:ascii="Arial" w:hAnsi="Arial" w:cs="Arial"/>
        </w:rPr>
        <w:t>,</w:t>
      </w:r>
    </w:p>
    <w:p w14:paraId="37BADAD6" w14:textId="48F48095" w:rsidR="00A47818" w:rsidRPr="00BA6244" w:rsidRDefault="00FD3BDE" w:rsidP="00C40E8A">
      <w:pPr>
        <w:spacing w:line="276" w:lineRule="auto"/>
        <w:ind w:left="284" w:hanging="142"/>
        <w:rPr>
          <w:rFonts w:ascii="Arial" w:hAnsi="Arial" w:cs="Arial"/>
        </w:rPr>
      </w:pPr>
      <w:r w:rsidRPr="00BA6244">
        <w:rPr>
          <w:rFonts w:ascii="Arial" w:hAnsi="Arial" w:cs="Arial"/>
        </w:rPr>
        <w:t>4</w:t>
      </w:r>
      <w:r w:rsidR="005C0F23" w:rsidRPr="00BA6244">
        <w:rPr>
          <w:rFonts w:ascii="Arial" w:hAnsi="Arial" w:cs="Arial"/>
        </w:rPr>
        <w:t xml:space="preserve">) </w:t>
      </w:r>
      <w:r w:rsidR="005C0F23" w:rsidRPr="00BA6244">
        <w:rPr>
          <w:rFonts w:ascii="Arial" w:hAnsi="Arial" w:cs="Arial"/>
          <w:b/>
          <w:bCs/>
        </w:rPr>
        <w:t xml:space="preserve">zadanie nr </w:t>
      </w:r>
      <w:r w:rsidRPr="00BA6244">
        <w:rPr>
          <w:rFonts w:ascii="Arial" w:hAnsi="Arial" w:cs="Arial"/>
          <w:b/>
          <w:bCs/>
        </w:rPr>
        <w:t>4</w:t>
      </w:r>
      <w:r w:rsidR="005C0F23" w:rsidRPr="00BA6244">
        <w:rPr>
          <w:rFonts w:ascii="Arial" w:hAnsi="Arial" w:cs="Arial"/>
          <w:b/>
          <w:bCs/>
        </w:rPr>
        <w:t xml:space="preserve"> (</w:t>
      </w:r>
      <w:r w:rsidR="00A47818" w:rsidRPr="00BA6244">
        <w:rPr>
          <w:rFonts w:ascii="Arial" w:hAnsi="Arial" w:cs="Arial"/>
          <w:b/>
          <w:bCs/>
        </w:rPr>
        <w:t>O</w:t>
      </w:r>
      <w:r w:rsidR="005C0F23" w:rsidRPr="00BA6244">
        <w:rPr>
          <w:rFonts w:ascii="Arial" w:hAnsi="Arial" w:cs="Arial"/>
          <w:b/>
          <w:bCs/>
        </w:rPr>
        <w:t>ddział Terenowy w</w:t>
      </w:r>
      <w:r w:rsidR="00A47818" w:rsidRPr="00BA6244">
        <w:rPr>
          <w:rFonts w:ascii="Arial" w:hAnsi="Arial" w:cs="Arial"/>
          <w:b/>
          <w:bCs/>
        </w:rPr>
        <w:t xml:space="preserve"> Ole</w:t>
      </w:r>
      <w:r w:rsidR="005C0F23" w:rsidRPr="00BA6244">
        <w:rPr>
          <w:rFonts w:ascii="Arial" w:hAnsi="Arial" w:cs="Arial"/>
          <w:b/>
          <w:bCs/>
        </w:rPr>
        <w:t>ś</w:t>
      </w:r>
      <w:r w:rsidR="00A47818" w:rsidRPr="00BA6244">
        <w:rPr>
          <w:rFonts w:ascii="Arial" w:hAnsi="Arial" w:cs="Arial"/>
          <w:b/>
          <w:bCs/>
        </w:rPr>
        <w:t>n</w:t>
      </w:r>
      <w:r w:rsidR="005C0F23" w:rsidRPr="00BA6244">
        <w:rPr>
          <w:rFonts w:ascii="Arial" w:hAnsi="Arial" w:cs="Arial"/>
          <w:b/>
          <w:bCs/>
        </w:rPr>
        <w:t>ie)</w:t>
      </w:r>
      <w:r w:rsidR="00A47818" w:rsidRPr="00BA6244">
        <w:rPr>
          <w:rFonts w:ascii="Arial" w:hAnsi="Arial" w:cs="Arial"/>
        </w:rPr>
        <w:t xml:space="preserve"> minimum </w:t>
      </w:r>
      <w:r w:rsidR="00A47818" w:rsidRPr="00BA6244">
        <w:rPr>
          <w:rFonts w:ascii="Arial" w:hAnsi="Arial" w:cs="Arial"/>
          <w:u w:val="single"/>
        </w:rPr>
        <w:t>1 (jeden) pracownik</w:t>
      </w:r>
      <w:r w:rsidR="00A47818" w:rsidRPr="00BA6244">
        <w:rPr>
          <w:rFonts w:ascii="Arial" w:hAnsi="Arial" w:cs="Arial"/>
        </w:rPr>
        <w:t xml:space="preserve"> świadczący usługę sprzątania zgodnie z opisem przedmiotu zamówienia gwarantujący realizację zamówienia z uwzględnieniem ewentualnego zastępstwa w okresie urlopowym względnie chorobowym w niepełnym wymiarze czasu pracy (</w:t>
      </w:r>
      <w:r w:rsidR="00A47818" w:rsidRPr="00BA6244">
        <w:rPr>
          <w:rFonts w:ascii="Arial" w:hAnsi="Arial" w:cs="Arial"/>
          <w:u w:val="single"/>
        </w:rPr>
        <w:t>co najmniej pół etatu</w:t>
      </w:r>
      <w:r w:rsidR="00A47818" w:rsidRPr="00BA6244">
        <w:rPr>
          <w:rFonts w:ascii="Arial" w:hAnsi="Arial" w:cs="Arial"/>
        </w:rPr>
        <w:t>) przez cały okres realizacji przedmiotu zamówienia</w:t>
      </w:r>
      <w:r w:rsidR="00DB50E8" w:rsidRPr="00BA6244">
        <w:rPr>
          <w:rFonts w:ascii="Arial" w:hAnsi="Arial" w:cs="Arial"/>
        </w:rPr>
        <w:t>.</w:t>
      </w:r>
    </w:p>
    <w:p w14:paraId="2BCD65BE" w14:textId="185D665B" w:rsidR="000A6B31" w:rsidRPr="00C40E8A" w:rsidRDefault="000A6B31" w:rsidP="00C40E8A">
      <w:pPr>
        <w:spacing w:line="276" w:lineRule="auto"/>
        <w:ind w:left="142" w:hanging="142"/>
        <w:rPr>
          <w:rFonts w:ascii="Arial" w:hAnsi="Arial" w:cs="Arial"/>
        </w:rPr>
      </w:pPr>
      <w:r w:rsidRPr="00C40E8A">
        <w:rPr>
          <w:rFonts w:ascii="Arial" w:hAnsi="Arial" w:cs="Arial"/>
          <w:b/>
        </w:rPr>
        <w:t>9.</w:t>
      </w:r>
      <w:r w:rsidR="00DB50E8" w:rsidRPr="00C40E8A">
        <w:rPr>
          <w:rFonts w:ascii="Arial" w:hAnsi="Arial" w:cs="Arial"/>
          <w:b/>
        </w:rPr>
        <w:t>9</w:t>
      </w:r>
      <w:r w:rsidRPr="00C40E8A">
        <w:rPr>
          <w:rFonts w:ascii="Arial" w:hAnsi="Arial" w:cs="Arial"/>
          <w:b/>
        </w:rPr>
        <w:t>.</w:t>
      </w:r>
      <w:r w:rsidRPr="00C40E8A">
        <w:rPr>
          <w:rFonts w:ascii="Arial" w:hAnsi="Arial" w:cs="Arial"/>
        </w:rPr>
        <w:t xml:space="preserve"> Informacja o przewidywanych zamówieniach, o których mowa w art. 305 pkt 1 ustawy</w:t>
      </w:r>
      <w:r w:rsidR="001253B5" w:rsidRPr="00C40E8A">
        <w:rPr>
          <w:rFonts w:ascii="Arial" w:hAnsi="Arial" w:cs="Arial"/>
        </w:rPr>
        <w:t xml:space="preserve"> </w:t>
      </w:r>
      <w:r w:rsidRPr="00C40E8A">
        <w:rPr>
          <w:rFonts w:ascii="Arial" w:hAnsi="Arial" w:cs="Arial"/>
        </w:rPr>
        <w:t>w</w:t>
      </w:r>
      <w:r w:rsidR="001253B5" w:rsidRPr="00C40E8A">
        <w:rPr>
          <w:rFonts w:ascii="Arial" w:hAnsi="Arial" w:cs="Arial"/>
          <w:u w:val="single"/>
        </w:rPr>
        <w:t xml:space="preserve"> </w:t>
      </w:r>
      <w:r w:rsidRPr="00C40E8A">
        <w:rPr>
          <w:rFonts w:ascii="Arial" w:hAnsi="Arial" w:cs="Arial"/>
        </w:rPr>
        <w:t>związku z art. 214 ust. 1 pkt 7 ustawy Prawo zamówień publicznych.</w:t>
      </w:r>
    </w:p>
    <w:p w14:paraId="25B2EE58" w14:textId="6EB92FB4" w:rsidR="007457E9" w:rsidRPr="00C40E8A" w:rsidRDefault="007457E9" w:rsidP="00C40E8A">
      <w:pPr>
        <w:spacing w:line="276" w:lineRule="auto"/>
        <w:ind w:left="142"/>
        <w:rPr>
          <w:rFonts w:ascii="Arial" w:hAnsi="Arial" w:cs="Arial"/>
        </w:rPr>
      </w:pPr>
      <w:r w:rsidRPr="00C40E8A">
        <w:rPr>
          <w:rFonts w:ascii="Arial" w:hAnsi="Arial" w:cs="Arial"/>
        </w:rPr>
        <w:t xml:space="preserve">Zamawiający </w:t>
      </w:r>
      <w:r w:rsidRPr="00C40E8A">
        <w:rPr>
          <w:rFonts w:ascii="Arial" w:hAnsi="Arial" w:cs="Arial"/>
          <w:b/>
          <w:bCs/>
        </w:rPr>
        <w:t>nie przewiduje</w:t>
      </w:r>
      <w:r w:rsidRPr="00C40E8A">
        <w:rPr>
          <w:rFonts w:ascii="Arial" w:hAnsi="Arial" w:cs="Arial"/>
        </w:rPr>
        <w:t xml:space="preserve"> możliwości udzielenia zamówień, o których mowa w art. 305 pkt 1 w związku z </w:t>
      </w:r>
      <w:r w:rsidRPr="00C40E8A">
        <w:rPr>
          <w:rFonts w:ascii="Arial" w:hAnsi="Arial" w:cs="Arial"/>
          <w:b/>
          <w:bCs/>
        </w:rPr>
        <w:t xml:space="preserve">art. 214 ust. 1 pkt </w:t>
      </w:r>
      <w:r w:rsidR="003632EB" w:rsidRPr="00C40E8A">
        <w:rPr>
          <w:rFonts w:ascii="Arial" w:hAnsi="Arial" w:cs="Arial"/>
          <w:b/>
          <w:bCs/>
        </w:rPr>
        <w:t>7</w:t>
      </w:r>
      <w:r w:rsidRPr="00C40E8A">
        <w:rPr>
          <w:rFonts w:ascii="Arial" w:hAnsi="Arial" w:cs="Arial"/>
        </w:rPr>
        <w:t xml:space="preserve"> ustawy Prawo zamówień publicznych.</w:t>
      </w:r>
    </w:p>
    <w:p w14:paraId="7B01ABAF" w14:textId="47246EB2" w:rsidR="000A6B31" w:rsidRPr="00C40E8A" w:rsidRDefault="000A6B31" w:rsidP="00C40E8A">
      <w:pPr>
        <w:spacing w:line="276" w:lineRule="auto"/>
        <w:ind w:left="142" w:hanging="142"/>
        <w:rPr>
          <w:rFonts w:ascii="Arial" w:hAnsi="Arial" w:cs="Arial"/>
        </w:rPr>
      </w:pPr>
      <w:r w:rsidRPr="00C40E8A">
        <w:rPr>
          <w:rFonts w:ascii="Arial" w:hAnsi="Arial" w:cs="Arial"/>
          <w:b/>
        </w:rPr>
        <w:t>9.</w:t>
      </w:r>
      <w:r w:rsidR="00DB50E8" w:rsidRPr="00C40E8A">
        <w:rPr>
          <w:rFonts w:ascii="Arial" w:hAnsi="Arial" w:cs="Arial"/>
          <w:b/>
        </w:rPr>
        <w:t>10</w:t>
      </w:r>
      <w:r w:rsidRPr="00C40E8A">
        <w:rPr>
          <w:rFonts w:ascii="Arial" w:hAnsi="Arial" w:cs="Arial"/>
          <w:b/>
        </w:rPr>
        <w:t>.</w:t>
      </w:r>
      <w:r w:rsidRPr="00C40E8A">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Utrzymanie </w:t>
      </w:r>
      <w:r w:rsidRPr="00C40E8A">
        <w:rPr>
          <w:rFonts w:ascii="Arial" w:hAnsi="Arial" w:cs="Arial"/>
        </w:rPr>
        <w:lastRenderedPageBreak/>
        <w:t>czystości w pomieszczeniach biurowych w</w:t>
      </w:r>
      <w:r w:rsidR="00CE7CBA" w:rsidRPr="00C40E8A">
        <w:rPr>
          <w:rFonts w:ascii="Arial" w:hAnsi="Arial" w:cs="Arial"/>
        </w:rPr>
        <w:t xml:space="preserve"> </w:t>
      </w:r>
      <w:r w:rsidRPr="00C40E8A">
        <w:rPr>
          <w:rFonts w:ascii="Arial" w:hAnsi="Arial" w:cs="Arial"/>
        </w:rPr>
        <w:t>budynkach poprawi komfort pracownikom i osobom przebywającym w celu załatwienia spraw a także polepszy warunki pracy pracowników.</w:t>
      </w:r>
    </w:p>
    <w:p w14:paraId="0A244573" w14:textId="76D65D24" w:rsidR="000A6B31" w:rsidRPr="00BA6244" w:rsidRDefault="000A6B31" w:rsidP="00C40E8A">
      <w:pPr>
        <w:spacing w:line="276" w:lineRule="auto"/>
        <w:ind w:left="142" w:hanging="142"/>
        <w:rPr>
          <w:rFonts w:ascii="Arial" w:hAnsi="Arial" w:cs="Arial"/>
        </w:rPr>
      </w:pPr>
      <w:r w:rsidRPr="00C40E8A">
        <w:rPr>
          <w:rFonts w:ascii="Arial" w:hAnsi="Arial" w:cs="Arial"/>
          <w:b/>
        </w:rPr>
        <w:t>9.1</w:t>
      </w:r>
      <w:r w:rsidR="00DB50E8" w:rsidRPr="00C40E8A">
        <w:rPr>
          <w:rFonts w:ascii="Arial" w:hAnsi="Arial" w:cs="Arial"/>
          <w:b/>
        </w:rPr>
        <w:t>1</w:t>
      </w:r>
      <w:r w:rsidRPr="00C40E8A">
        <w:rPr>
          <w:rFonts w:ascii="Arial" w:hAnsi="Arial" w:cs="Arial"/>
          <w:b/>
        </w:rPr>
        <w:t>.</w:t>
      </w:r>
      <w:r w:rsidRPr="00C40E8A">
        <w:rPr>
          <w:rFonts w:ascii="Arial" w:hAnsi="Arial" w:cs="Arial"/>
        </w:rPr>
        <w:t xml:space="preserve"> Informujemy, że w przypadku</w:t>
      </w:r>
      <w:r w:rsidR="00BA6244">
        <w:rPr>
          <w:rFonts w:ascii="Arial" w:hAnsi="Arial" w:cs="Arial"/>
        </w:rPr>
        <w:t>,</w:t>
      </w:r>
      <w:r w:rsidRPr="00C40E8A">
        <w:rPr>
          <w:rFonts w:ascii="Arial" w:hAnsi="Arial" w:cs="Arial"/>
        </w:rPr>
        <w:t xml:space="preserve"> gdy wykonawca będzie miał potrzebę, zamawiający udostępni do wglądu pomieszczenia, których dotyczy niniejsze postępowanie. Wgląd, o którym mowa nie jest wizją lokalną w rozumieniu art. 131 ust. 2 </w:t>
      </w:r>
      <w:r w:rsidRPr="00BA6244">
        <w:rPr>
          <w:rFonts w:ascii="Arial" w:hAnsi="Arial" w:cs="Arial"/>
        </w:rPr>
        <w:t>pkt 1 ustawy Prawo zamówień publicznych.</w:t>
      </w:r>
    </w:p>
    <w:p w14:paraId="7FC9FC67" w14:textId="77777777" w:rsidR="007343B6" w:rsidRPr="00BA6244" w:rsidRDefault="007343B6" w:rsidP="00C40E8A">
      <w:pPr>
        <w:spacing w:line="276" w:lineRule="auto"/>
        <w:rPr>
          <w:rFonts w:ascii="Arial" w:hAnsi="Arial" w:cs="Arial"/>
        </w:rPr>
      </w:pPr>
    </w:p>
    <w:p w14:paraId="480E42C1" w14:textId="77777777" w:rsidR="00753997" w:rsidRPr="00BA6244" w:rsidRDefault="00753997" w:rsidP="00C40E8A">
      <w:pPr>
        <w:spacing w:line="276" w:lineRule="auto"/>
        <w:rPr>
          <w:rFonts w:ascii="Arial" w:hAnsi="Arial" w:cs="Arial"/>
          <w:b/>
        </w:rPr>
      </w:pPr>
      <w:r w:rsidRPr="00BA6244">
        <w:rPr>
          <w:rFonts w:ascii="Arial" w:hAnsi="Arial" w:cs="Arial"/>
          <w:b/>
        </w:rPr>
        <w:t>10. KRYTERIA I SPOSÓB OCENY OFERT</w:t>
      </w:r>
    </w:p>
    <w:p w14:paraId="6623D06F" w14:textId="77777777" w:rsidR="00753997" w:rsidRPr="00BA6244" w:rsidRDefault="00753997" w:rsidP="00C40E8A">
      <w:pPr>
        <w:spacing w:line="276" w:lineRule="auto"/>
        <w:ind w:left="142" w:hanging="142"/>
        <w:rPr>
          <w:rFonts w:ascii="Arial" w:hAnsi="Arial" w:cs="Arial"/>
        </w:rPr>
      </w:pPr>
      <w:r w:rsidRPr="00BA6244">
        <w:rPr>
          <w:rFonts w:ascii="Arial" w:hAnsi="Arial" w:cs="Arial"/>
          <w:b/>
        </w:rPr>
        <w:t>10.1.</w:t>
      </w:r>
      <w:r w:rsidRPr="00BA6244">
        <w:rPr>
          <w:rFonts w:ascii="Arial" w:hAnsi="Arial" w:cs="Arial"/>
        </w:rPr>
        <w:t xml:space="preserve"> Przy wyborze najkorzystniejszej oferty zamawiający będzie stosował następujące kryteria i ich znaczenie:</w:t>
      </w:r>
    </w:p>
    <w:p w14:paraId="070028DD" w14:textId="77777777" w:rsidR="00753997" w:rsidRPr="00BA6244" w:rsidRDefault="00753997" w:rsidP="00C40E8A">
      <w:pPr>
        <w:spacing w:line="276" w:lineRule="auto"/>
        <w:ind w:left="142"/>
        <w:rPr>
          <w:rFonts w:ascii="Arial" w:hAnsi="Arial" w:cs="Arial"/>
        </w:rPr>
      </w:pPr>
      <w:r w:rsidRPr="00BA6244">
        <w:rPr>
          <w:rFonts w:ascii="Arial" w:hAnsi="Arial" w:cs="Arial"/>
        </w:rPr>
        <w:t xml:space="preserve">1) </w:t>
      </w:r>
      <w:r w:rsidRPr="00BA6244">
        <w:rPr>
          <w:rFonts w:ascii="Arial" w:hAnsi="Arial" w:cs="Arial"/>
          <w:b/>
        </w:rPr>
        <w:t>cena</w:t>
      </w:r>
      <w:r w:rsidRPr="00BA6244">
        <w:rPr>
          <w:rFonts w:ascii="Arial" w:hAnsi="Arial" w:cs="Arial"/>
        </w:rPr>
        <w:t xml:space="preserve"> – 100%.</w:t>
      </w:r>
    </w:p>
    <w:p w14:paraId="2C2C6766" w14:textId="77777777" w:rsidR="00753997" w:rsidRPr="00BA6244" w:rsidRDefault="00753997" w:rsidP="00C40E8A">
      <w:pPr>
        <w:spacing w:line="276" w:lineRule="auto"/>
        <w:ind w:left="142" w:hanging="142"/>
        <w:rPr>
          <w:rFonts w:ascii="Arial" w:hAnsi="Arial" w:cs="Arial"/>
        </w:rPr>
      </w:pPr>
      <w:r w:rsidRPr="00BA6244">
        <w:rPr>
          <w:rFonts w:ascii="Arial" w:hAnsi="Arial" w:cs="Arial"/>
          <w:b/>
        </w:rPr>
        <w:t>10.2.</w:t>
      </w:r>
      <w:r w:rsidRPr="00BA6244">
        <w:rPr>
          <w:rFonts w:ascii="Arial" w:hAnsi="Arial" w:cs="Arial"/>
        </w:rPr>
        <w:t xml:space="preserve"> Sposób oceniania ofert i przydzielania punktów.</w:t>
      </w:r>
    </w:p>
    <w:p w14:paraId="3E8787FA" w14:textId="77777777" w:rsidR="00753997" w:rsidRPr="00BA6244" w:rsidRDefault="00753997" w:rsidP="00C40E8A">
      <w:pPr>
        <w:spacing w:line="276" w:lineRule="auto"/>
        <w:ind w:left="142"/>
        <w:rPr>
          <w:rFonts w:ascii="Arial" w:hAnsi="Arial" w:cs="Arial"/>
        </w:rPr>
      </w:pPr>
      <w:r w:rsidRPr="00BA6244">
        <w:rPr>
          <w:rFonts w:ascii="Arial" w:hAnsi="Arial" w:cs="Arial"/>
        </w:rPr>
        <w:t>Zamawiający porówna złożone oferty w kryteriach oceny ofert oddzielnie na każde zadanie.</w:t>
      </w:r>
    </w:p>
    <w:p w14:paraId="70784614" w14:textId="77777777" w:rsidR="00753997" w:rsidRPr="00BA6244" w:rsidRDefault="00753997" w:rsidP="00C40E8A">
      <w:pPr>
        <w:spacing w:line="276" w:lineRule="auto"/>
        <w:ind w:left="142"/>
        <w:rPr>
          <w:rFonts w:ascii="Arial" w:hAnsi="Arial" w:cs="Arial"/>
        </w:rPr>
      </w:pPr>
      <w:r w:rsidRPr="00BA6244">
        <w:rPr>
          <w:rFonts w:ascii="Arial" w:hAnsi="Arial" w:cs="Arial"/>
        </w:rPr>
        <w:t xml:space="preserve">Maksymalna ilość punktów w kryteriach wynosi </w:t>
      </w:r>
      <w:r w:rsidRPr="00BA6244">
        <w:rPr>
          <w:rFonts w:ascii="Arial" w:hAnsi="Arial" w:cs="Arial"/>
          <w:b/>
        </w:rPr>
        <w:t>100 punktów</w:t>
      </w:r>
      <w:r w:rsidRPr="00BA6244">
        <w:rPr>
          <w:rFonts w:ascii="Arial" w:hAnsi="Arial" w:cs="Arial"/>
        </w:rPr>
        <w:t>.</w:t>
      </w:r>
    </w:p>
    <w:p w14:paraId="51255950" w14:textId="77777777" w:rsidR="00753997" w:rsidRPr="00BA6244" w:rsidRDefault="00753997" w:rsidP="00C40E8A">
      <w:pPr>
        <w:spacing w:line="276" w:lineRule="auto"/>
        <w:ind w:left="142"/>
        <w:rPr>
          <w:rFonts w:ascii="Arial" w:hAnsi="Arial" w:cs="Arial"/>
        </w:rPr>
      </w:pPr>
      <w:r w:rsidRPr="00BA6244">
        <w:rPr>
          <w:rFonts w:ascii="Arial" w:hAnsi="Arial" w:cs="Arial"/>
        </w:rPr>
        <w:t xml:space="preserve">1. Ocena punktowa za </w:t>
      </w:r>
      <w:r w:rsidRPr="00BA6244">
        <w:rPr>
          <w:rFonts w:ascii="Arial" w:hAnsi="Arial" w:cs="Arial"/>
          <w:b/>
        </w:rPr>
        <w:t>cenę</w:t>
      </w:r>
      <w:r w:rsidRPr="00BA6244">
        <w:rPr>
          <w:rFonts w:ascii="Arial" w:hAnsi="Arial" w:cs="Arial"/>
        </w:rPr>
        <w:t xml:space="preserve"> oferty.</w:t>
      </w:r>
    </w:p>
    <w:p w14:paraId="19376496" w14:textId="77777777" w:rsidR="00BA6244" w:rsidRDefault="00753997" w:rsidP="00BA6244">
      <w:pPr>
        <w:spacing w:line="276" w:lineRule="auto"/>
        <w:ind w:left="284"/>
        <w:rPr>
          <w:rFonts w:ascii="Arial" w:hAnsi="Arial" w:cs="Arial"/>
        </w:rPr>
      </w:pPr>
      <w:r w:rsidRPr="00BA6244">
        <w:rPr>
          <w:rFonts w:ascii="Arial" w:hAnsi="Arial" w:cs="Arial"/>
        </w:rPr>
        <w:t>Ilość punktów w tym kryterium zostanie obliczona na podstawie następującego wzoru pomnożona przez wagę kryterium 100%:</w:t>
      </w:r>
      <w:r w:rsidR="00BA6244">
        <w:rPr>
          <w:rFonts w:ascii="Arial" w:hAnsi="Arial" w:cs="Arial"/>
        </w:rPr>
        <w:t xml:space="preserve"> </w:t>
      </w:r>
    </w:p>
    <w:p w14:paraId="7E68C835" w14:textId="77777777" w:rsidR="00BA6244" w:rsidRDefault="00BA6244" w:rsidP="00BA6244">
      <w:pPr>
        <w:spacing w:line="276" w:lineRule="auto"/>
        <w:ind w:left="284"/>
        <w:rPr>
          <w:rFonts w:ascii="Arial" w:hAnsi="Arial" w:cs="Arial"/>
        </w:rPr>
      </w:pPr>
    </w:p>
    <w:p w14:paraId="47FD619F" w14:textId="77777777" w:rsidR="00BA6244" w:rsidRDefault="00753997" w:rsidP="00C40E8A">
      <w:pPr>
        <w:spacing w:line="276" w:lineRule="auto"/>
        <w:ind w:left="284"/>
        <w:rPr>
          <w:rFonts w:ascii="Arial" w:hAnsi="Arial" w:cs="Arial"/>
        </w:rPr>
      </w:pPr>
      <w:r w:rsidRPr="00BA6244">
        <w:rPr>
          <w:rFonts w:ascii="Arial" w:hAnsi="Arial" w:cs="Arial"/>
        </w:rPr>
        <w:t>cena = (</w:t>
      </w:r>
      <w:proofErr w:type="spellStart"/>
      <w:r w:rsidRPr="00BA6244">
        <w:rPr>
          <w:rFonts w:ascii="Arial" w:hAnsi="Arial" w:cs="Arial"/>
        </w:rPr>
        <w:t>C</w:t>
      </w:r>
      <w:r w:rsidRPr="00BA6244">
        <w:rPr>
          <w:rFonts w:ascii="Arial" w:hAnsi="Arial" w:cs="Arial"/>
          <w:vertAlign w:val="subscript"/>
        </w:rPr>
        <w:t>min</w:t>
      </w:r>
      <w:proofErr w:type="spellEnd"/>
      <w:r w:rsidRPr="00BA6244">
        <w:rPr>
          <w:rFonts w:ascii="Arial" w:hAnsi="Arial" w:cs="Arial"/>
        </w:rPr>
        <w:t xml:space="preserve"> / </w:t>
      </w:r>
      <w:proofErr w:type="spellStart"/>
      <w:proofErr w:type="gramStart"/>
      <w:r w:rsidRPr="00BA6244">
        <w:rPr>
          <w:rFonts w:ascii="Arial" w:hAnsi="Arial" w:cs="Arial"/>
        </w:rPr>
        <w:t>C</w:t>
      </w:r>
      <w:r w:rsidRPr="00BA6244">
        <w:rPr>
          <w:rFonts w:ascii="Arial" w:hAnsi="Arial" w:cs="Arial"/>
          <w:vertAlign w:val="subscript"/>
        </w:rPr>
        <w:t>b</w:t>
      </w:r>
      <w:proofErr w:type="spellEnd"/>
      <w:r w:rsidRPr="00BA6244">
        <w:rPr>
          <w:rFonts w:ascii="Arial" w:hAnsi="Arial" w:cs="Arial"/>
        </w:rPr>
        <w:t>)*</w:t>
      </w:r>
      <w:proofErr w:type="gramEnd"/>
      <w:r w:rsidRPr="00BA6244">
        <w:rPr>
          <w:rFonts w:ascii="Arial" w:hAnsi="Arial" w:cs="Arial"/>
        </w:rPr>
        <w:t>100 punktów*100%</w:t>
      </w:r>
      <w:r w:rsidR="00BA6244">
        <w:rPr>
          <w:rFonts w:ascii="Arial" w:hAnsi="Arial" w:cs="Arial"/>
        </w:rPr>
        <w:t xml:space="preserve">, </w:t>
      </w:r>
    </w:p>
    <w:p w14:paraId="6122AB8D" w14:textId="77777777" w:rsidR="00BA6244" w:rsidRDefault="00BA6244" w:rsidP="00C40E8A">
      <w:pPr>
        <w:spacing w:line="276" w:lineRule="auto"/>
        <w:ind w:left="284"/>
        <w:rPr>
          <w:rFonts w:ascii="Arial" w:hAnsi="Arial" w:cs="Arial"/>
        </w:rPr>
      </w:pPr>
    </w:p>
    <w:p w14:paraId="52C3CE01" w14:textId="5E96FADC" w:rsidR="00753997" w:rsidRDefault="00753997" w:rsidP="00C40E8A">
      <w:pPr>
        <w:spacing w:line="276" w:lineRule="auto"/>
        <w:ind w:left="284"/>
        <w:rPr>
          <w:rFonts w:ascii="Arial" w:hAnsi="Arial" w:cs="Arial"/>
        </w:rPr>
      </w:pPr>
      <w:r w:rsidRPr="00BA6244">
        <w:rPr>
          <w:rFonts w:ascii="Arial" w:hAnsi="Arial" w:cs="Arial"/>
        </w:rPr>
        <w:t>gdzie:</w:t>
      </w:r>
    </w:p>
    <w:p w14:paraId="1E7C3217" w14:textId="77777777" w:rsidR="00BA6244" w:rsidRPr="00BA6244" w:rsidRDefault="00BA6244" w:rsidP="00C40E8A">
      <w:pPr>
        <w:spacing w:line="276" w:lineRule="auto"/>
        <w:ind w:left="284"/>
        <w:rPr>
          <w:rFonts w:ascii="Arial" w:hAnsi="Arial" w:cs="Arial"/>
        </w:rPr>
      </w:pPr>
    </w:p>
    <w:p w14:paraId="3CC2D53B" w14:textId="77777777" w:rsidR="00753997" w:rsidRPr="00BA6244" w:rsidRDefault="00753997" w:rsidP="00C40E8A">
      <w:pPr>
        <w:spacing w:line="276" w:lineRule="auto"/>
        <w:ind w:left="426"/>
        <w:rPr>
          <w:rFonts w:ascii="Arial" w:hAnsi="Arial" w:cs="Arial"/>
        </w:rPr>
      </w:pPr>
      <w:proofErr w:type="spellStart"/>
      <w:r w:rsidRPr="00BA6244">
        <w:rPr>
          <w:rFonts w:ascii="Arial" w:hAnsi="Arial" w:cs="Arial"/>
        </w:rPr>
        <w:t>C</w:t>
      </w:r>
      <w:r w:rsidRPr="00BA6244">
        <w:rPr>
          <w:rFonts w:ascii="Arial" w:hAnsi="Arial" w:cs="Arial"/>
          <w:vertAlign w:val="subscript"/>
        </w:rPr>
        <w:t>min</w:t>
      </w:r>
      <w:proofErr w:type="spellEnd"/>
      <w:r w:rsidRPr="00BA6244">
        <w:rPr>
          <w:rFonts w:ascii="Arial" w:hAnsi="Arial" w:cs="Arial"/>
        </w:rPr>
        <w:t xml:space="preserve"> – cena najniższej, ważnej oferty,</w:t>
      </w:r>
    </w:p>
    <w:p w14:paraId="197AFC3F" w14:textId="77777777" w:rsidR="00753997" w:rsidRPr="00BA6244" w:rsidRDefault="00753997" w:rsidP="00C40E8A">
      <w:pPr>
        <w:spacing w:line="276" w:lineRule="auto"/>
        <w:ind w:left="426"/>
        <w:rPr>
          <w:rFonts w:ascii="Arial" w:hAnsi="Arial" w:cs="Arial"/>
        </w:rPr>
      </w:pPr>
      <w:proofErr w:type="spellStart"/>
      <w:r w:rsidRPr="00BA6244">
        <w:rPr>
          <w:rFonts w:ascii="Arial" w:hAnsi="Arial" w:cs="Arial"/>
        </w:rPr>
        <w:t>C</w:t>
      </w:r>
      <w:r w:rsidRPr="00BA6244">
        <w:rPr>
          <w:rFonts w:ascii="Arial" w:hAnsi="Arial" w:cs="Arial"/>
          <w:vertAlign w:val="subscript"/>
        </w:rPr>
        <w:t>b</w:t>
      </w:r>
      <w:proofErr w:type="spellEnd"/>
      <w:r w:rsidRPr="00BA6244">
        <w:rPr>
          <w:rFonts w:ascii="Arial" w:hAnsi="Arial" w:cs="Arial"/>
        </w:rPr>
        <w:t xml:space="preserve"> – cena badanej oferty.</w:t>
      </w:r>
    </w:p>
    <w:p w14:paraId="1E2BBF20" w14:textId="77777777" w:rsidR="00753997" w:rsidRPr="00BA6244" w:rsidRDefault="00753997" w:rsidP="00C40E8A">
      <w:pPr>
        <w:spacing w:line="276" w:lineRule="auto"/>
        <w:rPr>
          <w:rFonts w:ascii="Arial" w:hAnsi="Arial" w:cs="Arial"/>
        </w:rPr>
      </w:pPr>
    </w:p>
    <w:p w14:paraId="0F4FF7FC" w14:textId="77777777" w:rsidR="00753997" w:rsidRPr="00BA6244" w:rsidRDefault="00753997" w:rsidP="00C40E8A">
      <w:pPr>
        <w:spacing w:line="276" w:lineRule="auto"/>
        <w:ind w:left="142" w:hanging="142"/>
        <w:rPr>
          <w:rFonts w:ascii="Arial" w:hAnsi="Arial" w:cs="Arial"/>
        </w:rPr>
      </w:pPr>
      <w:r w:rsidRPr="00BA6244">
        <w:rPr>
          <w:rFonts w:ascii="Arial" w:hAnsi="Arial" w:cs="Arial"/>
          <w:b/>
        </w:rPr>
        <w:t>10.3.</w:t>
      </w:r>
      <w:r w:rsidRPr="00BA6244">
        <w:rPr>
          <w:rFonts w:ascii="Arial" w:hAnsi="Arial" w:cs="Arial"/>
        </w:rPr>
        <w:t xml:space="preserve"> Wszystkie obliczenia matematyczne prowadzone w trakcie oceny kryteriów będą wyliczane z dokładnością do dwóch miejsc po przecinku.</w:t>
      </w:r>
    </w:p>
    <w:p w14:paraId="09E92B5C" w14:textId="5845A80A" w:rsidR="00753997" w:rsidRPr="00BA6244" w:rsidRDefault="00753997" w:rsidP="00C40E8A">
      <w:pPr>
        <w:spacing w:line="276" w:lineRule="auto"/>
        <w:ind w:left="142" w:hanging="142"/>
        <w:rPr>
          <w:rFonts w:ascii="Arial" w:hAnsi="Arial" w:cs="Arial"/>
        </w:rPr>
      </w:pPr>
      <w:r w:rsidRPr="00BA6244">
        <w:rPr>
          <w:rFonts w:ascii="Arial" w:hAnsi="Arial" w:cs="Arial"/>
          <w:b/>
        </w:rPr>
        <w:t>10.4.</w:t>
      </w:r>
      <w:r w:rsidRPr="00BA6244">
        <w:rPr>
          <w:rFonts w:ascii="Arial" w:hAnsi="Arial" w:cs="Arial"/>
        </w:rPr>
        <w:t xml:space="preserve"> Oferta, która uzyska najwyższą liczbę punktów według wzoru:</w:t>
      </w:r>
    </w:p>
    <w:p w14:paraId="51310D5C" w14:textId="77777777" w:rsidR="00753997" w:rsidRPr="00BA6244" w:rsidRDefault="00753997" w:rsidP="00C40E8A">
      <w:pPr>
        <w:spacing w:line="276" w:lineRule="auto"/>
        <w:rPr>
          <w:rFonts w:ascii="Arial" w:hAnsi="Arial" w:cs="Arial"/>
        </w:rPr>
      </w:pPr>
    </w:p>
    <w:p w14:paraId="61DA7150" w14:textId="787B6453" w:rsidR="00753997" w:rsidRPr="00BA6244" w:rsidRDefault="00753997" w:rsidP="00C40E8A">
      <w:pPr>
        <w:spacing w:line="276" w:lineRule="auto"/>
        <w:ind w:left="142"/>
        <w:rPr>
          <w:rFonts w:ascii="Arial" w:hAnsi="Arial" w:cs="Arial"/>
        </w:rPr>
      </w:pPr>
      <w:r w:rsidRPr="00BA6244">
        <w:rPr>
          <w:rFonts w:ascii="Arial" w:hAnsi="Arial" w:cs="Arial"/>
        </w:rPr>
        <w:t xml:space="preserve">liczba otrzymanych punktów = liczba punktów przyznana w kryterium </w:t>
      </w:r>
      <w:r w:rsidRPr="00BA6244">
        <w:rPr>
          <w:rFonts w:ascii="Arial" w:hAnsi="Arial" w:cs="Arial"/>
          <w:b/>
        </w:rPr>
        <w:t>,,cena”</w:t>
      </w:r>
      <w:r w:rsidR="00BA6244" w:rsidRPr="00BA6244">
        <w:rPr>
          <w:rFonts w:ascii="Arial" w:hAnsi="Arial" w:cs="Arial"/>
          <w:bCs/>
        </w:rPr>
        <w:t>,</w:t>
      </w:r>
    </w:p>
    <w:p w14:paraId="143A03AD" w14:textId="77777777" w:rsidR="00753997" w:rsidRPr="00BA6244" w:rsidRDefault="00753997" w:rsidP="00C40E8A">
      <w:pPr>
        <w:spacing w:line="276" w:lineRule="auto"/>
        <w:rPr>
          <w:rFonts w:ascii="Arial" w:hAnsi="Arial" w:cs="Arial"/>
        </w:rPr>
      </w:pPr>
    </w:p>
    <w:p w14:paraId="10ABAFC2" w14:textId="77777777" w:rsidR="00753997" w:rsidRPr="00BA6244" w:rsidRDefault="00753997" w:rsidP="00C40E8A">
      <w:pPr>
        <w:spacing w:line="276" w:lineRule="auto"/>
        <w:ind w:left="142"/>
        <w:rPr>
          <w:rFonts w:ascii="Arial" w:hAnsi="Arial" w:cs="Arial"/>
        </w:rPr>
      </w:pPr>
      <w:r w:rsidRPr="00BA6244">
        <w:rPr>
          <w:rFonts w:ascii="Arial" w:hAnsi="Arial" w:cs="Arial"/>
        </w:rPr>
        <w:t>zostanie uznana za najkorzystniejszą, pozostałe zostaną sklasyfikowane zgodnie z uzyskaną liczbą punktów.</w:t>
      </w:r>
    </w:p>
    <w:p w14:paraId="258269E3" w14:textId="0C04BF84" w:rsidR="00753997" w:rsidRPr="00BA6244" w:rsidRDefault="00753997" w:rsidP="00C40E8A">
      <w:pPr>
        <w:spacing w:line="276" w:lineRule="auto"/>
        <w:ind w:left="142" w:hanging="142"/>
        <w:rPr>
          <w:rFonts w:ascii="Arial" w:hAnsi="Arial" w:cs="Arial"/>
        </w:rPr>
      </w:pPr>
      <w:r w:rsidRPr="00BA6244">
        <w:rPr>
          <w:rFonts w:ascii="Arial" w:hAnsi="Arial" w:cs="Arial"/>
          <w:b/>
        </w:rPr>
        <w:t>10.5.</w:t>
      </w:r>
      <w:r w:rsidRPr="00BA6244">
        <w:rPr>
          <w:rFonts w:ascii="Arial" w:hAnsi="Arial" w:cs="Arial"/>
        </w:rPr>
        <w:t xml:space="preserve"> </w:t>
      </w:r>
      <w:r w:rsidR="00345748" w:rsidRPr="00345748">
        <w:rPr>
          <w:rFonts w:ascii="Arial" w:hAnsi="Arial" w:cs="Arial"/>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4660EB51" w14:textId="77777777" w:rsidR="0088052C" w:rsidRPr="00BA6244" w:rsidRDefault="0088052C" w:rsidP="00C40E8A">
      <w:pPr>
        <w:spacing w:line="276" w:lineRule="auto"/>
        <w:ind w:left="180" w:hanging="180"/>
        <w:rPr>
          <w:rFonts w:ascii="Arial" w:hAnsi="Arial" w:cs="Arial"/>
        </w:rPr>
      </w:pPr>
    </w:p>
    <w:p w14:paraId="3EB20974" w14:textId="77777777" w:rsidR="008B469F" w:rsidRPr="00BA6244" w:rsidRDefault="00463E60" w:rsidP="00C40E8A">
      <w:pPr>
        <w:spacing w:line="276" w:lineRule="auto"/>
        <w:rPr>
          <w:rFonts w:ascii="Arial" w:hAnsi="Arial" w:cs="Arial"/>
          <w:b/>
        </w:rPr>
      </w:pPr>
      <w:r w:rsidRPr="00BA6244">
        <w:rPr>
          <w:rFonts w:ascii="Arial" w:hAnsi="Arial" w:cs="Arial"/>
          <w:b/>
        </w:rPr>
        <w:t>1</w:t>
      </w:r>
      <w:r w:rsidR="00C759B4" w:rsidRPr="00BA6244">
        <w:rPr>
          <w:rFonts w:ascii="Arial" w:hAnsi="Arial" w:cs="Arial"/>
          <w:b/>
        </w:rPr>
        <w:t>1</w:t>
      </w:r>
      <w:r w:rsidR="008B469F" w:rsidRPr="00BA6244">
        <w:rPr>
          <w:rFonts w:ascii="Arial" w:hAnsi="Arial" w:cs="Arial"/>
          <w:b/>
        </w:rPr>
        <w:t>. PODWYKONAWSTWO.</w:t>
      </w:r>
    </w:p>
    <w:p w14:paraId="4F21766A" w14:textId="77777777" w:rsidR="00615E9A" w:rsidRPr="0075263A" w:rsidRDefault="00615E9A" w:rsidP="00C40E8A">
      <w:pPr>
        <w:spacing w:line="276" w:lineRule="auto"/>
        <w:ind w:left="142" w:hanging="142"/>
        <w:rPr>
          <w:rFonts w:ascii="Arial" w:hAnsi="Arial" w:cs="Arial"/>
        </w:rPr>
      </w:pPr>
      <w:r w:rsidRPr="0075263A">
        <w:rPr>
          <w:rFonts w:ascii="Arial" w:hAnsi="Arial" w:cs="Arial"/>
          <w:b/>
        </w:rPr>
        <w:lastRenderedPageBreak/>
        <w:t>1</w:t>
      </w:r>
      <w:r w:rsidR="00C759B4" w:rsidRPr="0075263A">
        <w:rPr>
          <w:rFonts w:ascii="Arial" w:hAnsi="Arial" w:cs="Arial"/>
          <w:b/>
        </w:rPr>
        <w:t>1</w:t>
      </w:r>
      <w:r w:rsidRPr="0075263A">
        <w:rPr>
          <w:rFonts w:ascii="Arial" w:hAnsi="Arial" w:cs="Arial"/>
          <w:b/>
        </w:rPr>
        <w:t>.1.</w:t>
      </w:r>
      <w:r w:rsidRPr="0075263A">
        <w:rPr>
          <w:rFonts w:ascii="Arial" w:hAnsi="Arial" w:cs="Arial"/>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75263A" w:rsidRDefault="00615E9A" w:rsidP="00C40E8A">
      <w:pPr>
        <w:spacing w:line="276" w:lineRule="auto"/>
        <w:ind w:left="142" w:hanging="142"/>
        <w:rPr>
          <w:rFonts w:ascii="Arial" w:hAnsi="Arial" w:cs="Arial"/>
        </w:rPr>
      </w:pPr>
      <w:r w:rsidRPr="0075263A">
        <w:rPr>
          <w:rFonts w:ascii="Arial" w:hAnsi="Arial" w:cs="Arial"/>
          <w:b/>
        </w:rPr>
        <w:t>1</w:t>
      </w:r>
      <w:r w:rsidR="00C759B4" w:rsidRPr="0075263A">
        <w:rPr>
          <w:rFonts w:ascii="Arial" w:hAnsi="Arial" w:cs="Arial"/>
          <w:b/>
        </w:rPr>
        <w:t>1</w:t>
      </w:r>
      <w:r w:rsidRPr="0075263A">
        <w:rPr>
          <w:rFonts w:ascii="Arial" w:hAnsi="Arial" w:cs="Arial"/>
          <w:b/>
        </w:rPr>
        <w:t>.2.</w:t>
      </w:r>
      <w:r w:rsidRPr="0075263A">
        <w:rPr>
          <w:rFonts w:ascii="Arial" w:hAnsi="Arial" w:cs="Arial"/>
        </w:rPr>
        <w:t xml:space="preserve"> Zamawiający żąda wskazania przez wykonawcę, w ofer</w:t>
      </w:r>
      <w:r w:rsidR="00065655" w:rsidRPr="0075263A">
        <w:rPr>
          <w:rFonts w:ascii="Arial" w:hAnsi="Arial" w:cs="Arial"/>
        </w:rPr>
        <w:t>cie,</w:t>
      </w:r>
      <w:r w:rsidRPr="0075263A">
        <w:rPr>
          <w:rFonts w:ascii="Arial" w:hAnsi="Arial" w:cs="Arial"/>
        </w:rPr>
        <w:t xml:space="preserve"> części zamówienia, których wykonanie zamierza powierzyć podwykonawcom, </w:t>
      </w:r>
      <w:r w:rsidR="00065655" w:rsidRPr="0075263A">
        <w:rPr>
          <w:rFonts w:ascii="Arial" w:hAnsi="Arial" w:cs="Arial"/>
        </w:rPr>
        <w:t>oraz</w:t>
      </w:r>
      <w:r w:rsidRPr="0075263A">
        <w:rPr>
          <w:rFonts w:ascii="Arial" w:hAnsi="Arial" w:cs="Arial"/>
        </w:rPr>
        <w:t xml:space="preserve"> podania przez wykonawcę </w:t>
      </w:r>
      <w:r w:rsidR="00065655" w:rsidRPr="0075263A">
        <w:rPr>
          <w:rFonts w:ascii="Arial" w:hAnsi="Arial" w:cs="Arial"/>
        </w:rPr>
        <w:t>nazw ewentualnych</w:t>
      </w:r>
      <w:r w:rsidRPr="0075263A">
        <w:rPr>
          <w:rFonts w:ascii="Arial" w:hAnsi="Arial" w:cs="Arial"/>
        </w:rPr>
        <w:t xml:space="preserve"> podwykonawców</w:t>
      </w:r>
      <w:r w:rsidR="00065655" w:rsidRPr="0075263A">
        <w:rPr>
          <w:rFonts w:ascii="Arial" w:hAnsi="Arial" w:cs="Arial"/>
        </w:rPr>
        <w:t>, jeżeli są już znani.</w:t>
      </w:r>
    </w:p>
    <w:p w14:paraId="18D8CE5E" w14:textId="41D9DD17" w:rsidR="00615E9A" w:rsidRPr="0075263A" w:rsidRDefault="00615E9A" w:rsidP="00C40E8A">
      <w:pPr>
        <w:spacing w:line="276" w:lineRule="auto"/>
        <w:ind w:left="142" w:hanging="142"/>
        <w:rPr>
          <w:rFonts w:ascii="Arial" w:hAnsi="Arial" w:cs="Arial"/>
        </w:rPr>
      </w:pPr>
      <w:r w:rsidRPr="0075263A">
        <w:rPr>
          <w:rFonts w:ascii="Arial" w:hAnsi="Arial" w:cs="Arial"/>
          <w:b/>
        </w:rPr>
        <w:t>1</w:t>
      </w:r>
      <w:r w:rsidR="00C759B4" w:rsidRPr="0075263A">
        <w:rPr>
          <w:rFonts w:ascii="Arial" w:hAnsi="Arial" w:cs="Arial"/>
          <w:b/>
        </w:rPr>
        <w:t>1</w:t>
      </w:r>
      <w:r w:rsidRPr="0075263A">
        <w:rPr>
          <w:rFonts w:ascii="Arial" w:hAnsi="Arial" w:cs="Arial"/>
          <w:b/>
        </w:rPr>
        <w:t>.3.</w:t>
      </w:r>
      <w:r w:rsidRPr="0075263A">
        <w:rPr>
          <w:rFonts w:ascii="Arial" w:hAnsi="Arial" w:cs="Arial"/>
        </w:rPr>
        <w:t xml:space="preserve"> Zamawiający żąda, aby przed przystąpieniem do wykonania zamówienia wykonawca, podał nazwy</w:t>
      </w:r>
      <w:r w:rsidR="003D34BA" w:rsidRPr="0075263A">
        <w:rPr>
          <w:rFonts w:ascii="Arial" w:hAnsi="Arial" w:cs="Arial"/>
        </w:rPr>
        <w:t>,</w:t>
      </w:r>
      <w:r w:rsidRPr="0075263A">
        <w:rPr>
          <w:rFonts w:ascii="Arial" w:hAnsi="Arial" w:cs="Arial"/>
        </w:rPr>
        <w:t xml:space="preserve"> dane kontaktowe </w:t>
      </w:r>
      <w:r w:rsidR="003D34BA" w:rsidRPr="0075263A">
        <w:rPr>
          <w:rFonts w:ascii="Arial" w:hAnsi="Arial" w:cs="Arial"/>
        </w:rPr>
        <w:t xml:space="preserve">oraz przedstawicieli, </w:t>
      </w:r>
      <w:r w:rsidRPr="0075263A">
        <w:rPr>
          <w:rFonts w:ascii="Arial" w:hAnsi="Arial" w:cs="Arial"/>
        </w:rPr>
        <w:t>podwykonawców</w:t>
      </w:r>
      <w:r w:rsidR="003D34BA" w:rsidRPr="0075263A">
        <w:rPr>
          <w:rFonts w:ascii="Arial" w:hAnsi="Arial" w:cs="Arial"/>
        </w:rPr>
        <w:t xml:space="preserve"> zaangażowanych w</w:t>
      </w:r>
      <w:r w:rsidR="004B18ED" w:rsidRPr="0075263A">
        <w:rPr>
          <w:rFonts w:ascii="Arial" w:hAnsi="Arial" w:cs="Arial"/>
        </w:rPr>
        <w:t> </w:t>
      </w:r>
      <w:r w:rsidR="00345748" w:rsidRPr="00345748">
        <w:rPr>
          <w:rFonts w:ascii="Arial" w:hAnsi="Arial" w:cs="Arial"/>
        </w:rPr>
        <w:t xml:space="preserve">roboty budowlane lub </w:t>
      </w:r>
      <w:r w:rsidR="003D34BA" w:rsidRPr="0075263A">
        <w:rPr>
          <w:rFonts w:ascii="Arial" w:hAnsi="Arial" w:cs="Arial"/>
        </w:rPr>
        <w:t xml:space="preserve">usługi, jeżeli są już znani. </w:t>
      </w:r>
      <w:r w:rsidRPr="0075263A">
        <w:rPr>
          <w:rFonts w:ascii="Arial" w:hAnsi="Arial" w:cs="Arial"/>
        </w:rPr>
        <w:t xml:space="preserve">Wykonawca zawiadamia zamawiającego o wszelkich zmianach </w:t>
      </w:r>
      <w:r w:rsidR="003D34BA" w:rsidRPr="0075263A">
        <w:rPr>
          <w:rFonts w:ascii="Arial" w:hAnsi="Arial" w:cs="Arial"/>
        </w:rPr>
        <w:t>w odniesieniu do informacji o których mowa w zdaniu pierwszym, w</w:t>
      </w:r>
      <w:r w:rsidR="004B18ED" w:rsidRPr="0075263A">
        <w:rPr>
          <w:rFonts w:ascii="Arial" w:hAnsi="Arial" w:cs="Arial"/>
        </w:rPr>
        <w:t> </w:t>
      </w:r>
      <w:r w:rsidR="003D34BA" w:rsidRPr="0075263A">
        <w:rPr>
          <w:rFonts w:ascii="Arial" w:hAnsi="Arial" w:cs="Arial"/>
        </w:rPr>
        <w:t xml:space="preserve">trakcie realizacji zamówienia, a także przekazuje wymagane informacje na temat nowych podwykonawców, którym w późniejszym okresie zamierza powierzyć realizację </w:t>
      </w:r>
      <w:r w:rsidR="00345748" w:rsidRPr="00345748">
        <w:rPr>
          <w:rFonts w:ascii="Arial" w:hAnsi="Arial" w:cs="Arial"/>
        </w:rPr>
        <w:t xml:space="preserve">roboty budowlane lub </w:t>
      </w:r>
      <w:r w:rsidR="003D34BA" w:rsidRPr="0075263A">
        <w:rPr>
          <w:rFonts w:ascii="Arial" w:hAnsi="Arial" w:cs="Arial"/>
        </w:rPr>
        <w:t>usług.</w:t>
      </w:r>
    </w:p>
    <w:p w14:paraId="7515B8A2" w14:textId="3ABDD05F" w:rsidR="002F044E" w:rsidRPr="0075263A" w:rsidRDefault="00615E9A" w:rsidP="00C40E8A">
      <w:pPr>
        <w:spacing w:line="276" w:lineRule="auto"/>
        <w:ind w:left="142" w:hanging="142"/>
        <w:rPr>
          <w:rFonts w:ascii="Arial" w:hAnsi="Arial" w:cs="Arial"/>
        </w:rPr>
      </w:pPr>
      <w:r w:rsidRPr="0075263A">
        <w:rPr>
          <w:rFonts w:ascii="Arial" w:hAnsi="Arial" w:cs="Arial"/>
          <w:b/>
        </w:rPr>
        <w:t>1</w:t>
      </w:r>
      <w:r w:rsidR="00C759B4" w:rsidRPr="0075263A">
        <w:rPr>
          <w:rFonts w:ascii="Arial" w:hAnsi="Arial" w:cs="Arial"/>
          <w:b/>
        </w:rPr>
        <w:t>1</w:t>
      </w:r>
      <w:r w:rsidRPr="0075263A">
        <w:rPr>
          <w:rFonts w:ascii="Arial" w:hAnsi="Arial" w:cs="Arial"/>
          <w:b/>
        </w:rPr>
        <w:t>.</w:t>
      </w:r>
      <w:r w:rsidR="00865C80" w:rsidRPr="0075263A">
        <w:rPr>
          <w:rFonts w:ascii="Arial" w:hAnsi="Arial" w:cs="Arial"/>
          <w:b/>
        </w:rPr>
        <w:t>4</w:t>
      </w:r>
      <w:r w:rsidRPr="0075263A">
        <w:rPr>
          <w:rFonts w:ascii="Arial" w:hAnsi="Arial" w:cs="Arial"/>
          <w:b/>
        </w:rPr>
        <w:t>.</w:t>
      </w:r>
      <w:r w:rsidRPr="0075263A">
        <w:rPr>
          <w:rFonts w:ascii="Arial" w:hAnsi="Arial" w:cs="Arial"/>
        </w:rPr>
        <w:t xml:space="preserve"> Pozostałe wymagania dotyczące podwykonawców zostały określone </w:t>
      </w:r>
      <w:r w:rsidR="002F044E" w:rsidRPr="0075263A">
        <w:rPr>
          <w:rFonts w:ascii="Arial" w:hAnsi="Arial" w:cs="Arial"/>
        </w:rPr>
        <w:t>w projek</w:t>
      </w:r>
      <w:r w:rsidR="009F6A77" w:rsidRPr="0075263A">
        <w:rPr>
          <w:rFonts w:ascii="Arial" w:hAnsi="Arial" w:cs="Arial"/>
        </w:rPr>
        <w:t>towanych postanowieniach umowy</w:t>
      </w:r>
      <w:r w:rsidR="002F044E" w:rsidRPr="0075263A">
        <w:rPr>
          <w:rFonts w:ascii="Arial" w:hAnsi="Arial" w:cs="Arial"/>
        </w:rPr>
        <w:t xml:space="preserve"> (</w:t>
      </w:r>
      <w:r w:rsidR="004F4356" w:rsidRPr="0075263A">
        <w:rPr>
          <w:rFonts w:ascii="Arial" w:hAnsi="Arial" w:cs="Arial"/>
        </w:rPr>
        <w:t xml:space="preserve">PPU - </w:t>
      </w:r>
      <w:r w:rsidR="002F044E" w:rsidRPr="0075263A">
        <w:rPr>
          <w:rFonts w:ascii="Arial" w:hAnsi="Arial" w:cs="Arial"/>
          <w:b/>
        </w:rPr>
        <w:t xml:space="preserve">załącznik nr </w:t>
      </w:r>
      <w:r w:rsidR="008834B0" w:rsidRPr="0075263A">
        <w:rPr>
          <w:rFonts w:ascii="Arial" w:hAnsi="Arial" w:cs="Arial"/>
          <w:b/>
        </w:rPr>
        <w:t>7</w:t>
      </w:r>
      <w:r w:rsidR="002F044E" w:rsidRPr="0075263A">
        <w:rPr>
          <w:rFonts w:ascii="Arial" w:hAnsi="Arial" w:cs="Arial"/>
        </w:rPr>
        <w:t xml:space="preserve"> do SWZ).</w:t>
      </w:r>
    </w:p>
    <w:p w14:paraId="187DEE27" w14:textId="5D48E719" w:rsidR="000A7AB6" w:rsidRPr="0075263A" w:rsidRDefault="000A7AB6" w:rsidP="00C40E8A">
      <w:pPr>
        <w:spacing w:line="276" w:lineRule="auto"/>
        <w:ind w:left="142" w:hanging="142"/>
        <w:rPr>
          <w:rFonts w:ascii="Arial" w:hAnsi="Arial" w:cs="Arial"/>
          <w:bCs/>
        </w:rPr>
      </w:pPr>
      <w:r w:rsidRPr="0075263A">
        <w:rPr>
          <w:rFonts w:ascii="Arial" w:hAnsi="Arial" w:cs="Arial"/>
          <w:b/>
        </w:rPr>
        <w:t>11.5.</w:t>
      </w:r>
      <w:r w:rsidRPr="0075263A">
        <w:rPr>
          <w:rFonts w:ascii="Arial" w:hAnsi="Arial" w:cs="Arial"/>
          <w:bCs/>
        </w:rPr>
        <w:t xml:space="preserve"> Powierzenie wykonania części zamówienia podwykonawcom nie zwalnia wykonawcy z odpowiedzialności za należyte wykonanie tego zamówienia.</w:t>
      </w:r>
    </w:p>
    <w:p w14:paraId="778FC34F" w14:textId="77777777" w:rsidR="000A7AB6" w:rsidRPr="0075263A" w:rsidRDefault="000A7AB6" w:rsidP="00C40E8A">
      <w:pPr>
        <w:spacing w:line="276" w:lineRule="auto"/>
        <w:ind w:left="142" w:hanging="142"/>
        <w:rPr>
          <w:rFonts w:ascii="Arial" w:hAnsi="Arial" w:cs="Arial"/>
        </w:rPr>
      </w:pPr>
    </w:p>
    <w:p w14:paraId="3F5FD791" w14:textId="0B345779" w:rsidR="008B469F" w:rsidRPr="0075263A" w:rsidRDefault="008B469F" w:rsidP="00C40E8A">
      <w:pPr>
        <w:spacing w:line="276" w:lineRule="auto"/>
        <w:rPr>
          <w:rFonts w:ascii="Arial" w:hAnsi="Arial" w:cs="Arial"/>
          <w:b/>
        </w:rPr>
      </w:pPr>
      <w:r w:rsidRPr="0075263A">
        <w:rPr>
          <w:rFonts w:ascii="Arial" w:hAnsi="Arial" w:cs="Arial"/>
          <w:b/>
        </w:rPr>
        <w:t>1</w:t>
      </w:r>
      <w:r w:rsidR="00C460DF" w:rsidRPr="0075263A">
        <w:rPr>
          <w:rFonts w:ascii="Arial" w:hAnsi="Arial" w:cs="Arial"/>
          <w:b/>
        </w:rPr>
        <w:t>2</w:t>
      </w:r>
      <w:r w:rsidRPr="0075263A">
        <w:rPr>
          <w:rFonts w:ascii="Arial" w:hAnsi="Arial" w:cs="Arial"/>
          <w:b/>
        </w:rPr>
        <w:t>. TERMIN WYKONANIA UMOWY.</w:t>
      </w:r>
    </w:p>
    <w:p w14:paraId="46FA7C83" w14:textId="4E4C7500" w:rsidR="00786DBA" w:rsidRPr="0075263A" w:rsidRDefault="00786DBA" w:rsidP="00C40E8A">
      <w:pPr>
        <w:spacing w:line="276" w:lineRule="auto"/>
        <w:ind w:left="142" w:hanging="142"/>
        <w:rPr>
          <w:rFonts w:ascii="Arial" w:hAnsi="Arial" w:cs="Arial"/>
        </w:rPr>
      </w:pPr>
      <w:r w:rsidRPr="0075263A">
        <w:rPr>
          <w:rFonts w:ascii="Arial" w:hAnsi="Arial" w:cs="Arial"/>
          <w:b/>
        </w:rPr>
        <w:t>12.1.</w:t>
      </w:r>
      <w:r w:rsidRPr="0075263A">
        <w:rPr>
          <w:rFonts w:ascii="Arial" w:hAnsi="Arial" w:cs="Arial"/>
        </w:rPr>
        <w:t xml:space="preserve"> Wymagany termin wykonania przedmiotu zamówienia: </w:t>
      </w:r>
      <w:r w:rsidR="00332A39" w:rsidRPr="0075263A">
        <w:rPr>
          <w:rFonts w:ascii="Arial" w:hAnsi="Arial" w:cs="Arial"/>
          <w:b/>
          <w:bCs/>
        </w:rPr>
        <w:t xml:space="preserve">od dnia podpisania umowy do 31.12.2026 r. </w:t>
      </w:r>
      <w:r w:rsidR="00332A39" w:rsidRPr="0075263A">
        <w:rPr>
          <w:rFonts w:ascii="Arial" w:hAnsi="Arial" w:cs="Arial"/>
        </w:rPr>
        <w:t>tj. ok. 12 miesięcy</w:t>
      </w:r>
      <w:r w:rsidR="00332A39" w:rsidRPr="0075263A">
        <w:rPr>
          <w:rFonts w:ascii="Arial" w:hAnsi="Arial" w:cs="Arial"/>
          <w:b/>
          <w:bCs/>
        </w:rPr>
        <w:t xml:space="preserve"> </w:t>
      </w:r>
      <w:r w:rsidR="00332A39" w:rsidRPr="0075263A">
        <w:rPr>
          <w:rFonts w:ascii="Arial" w:hAnsi="Arial" w:cs="Arial"/>
        </w:rPr>
        <w:t>(Termin realizacji zamówienia do 31 grudnia 2026 r. jest uzasadniony koniecznością zakończenia prac w ramach roku budżetowego 2026, co zapewnia prawidłowe rozliczenie środków finansowych i umożliwia zamknięcie księgowe bez przenoszenia zobowiązań na kolejny rok).</w:t>
      </w:r>
    </w:p>
    <w:p w14:paraId="79D183BF" w14:textId="77777777" w:rsidR="00596310" w:rsidRPr="00C40E8A" w:rsidRDefault="00596310" w:rsidP="00C40E8A">
      <w:pPr>
        <w:spacing w:line="276" w:lineRule="auto"/>
        <w:rPr>
          <w:rFonts w:ascii="Arial" w:hAnsi="Arial" w:cs="Arial"/>
          <w:b/>
          <w:bCs/>
        </w:rPr>
      </w:pPr>
      <w:r w:rsidRPr="00C40E8A">
        <w:rPr>
          <w:rFonts w:ascii="Arial" w:hAnsi="Arial" w:cs="Arial"/>
          <w:b/>
        </w:rPr>
        <w:t>13.</w:t>
      </w:r>
      <w:r w:rsidRPr="00C40E8A">
        <w:rPr>
          <w:rFonts w:ascii="Arial" w:hAnsi="Arial" w:cs="Arial"/>
          <w:b/>
          <w:bCs/>
        </w:rPr>
        <w:t xml:space="preserve"> SPOSÓB OBLICZENIA CENY OFERTY.</w:t>
      </w:r>
    </w:p>
    <w:p w14:paraId="75B8207B" w14:textId="41B67252" w:rsidR="00596310" w:rsidRPr="00C40E8A" w:rsidRDefault="00596310" w:rsidP="00C40E8A">
      <w:pPr>
        <w:spacing w:line="276" w:lineRule="auto"/>
        <w:ind w:left="142" w:hanging="142"/>
        <w:rPr>
          <w:rFonts w:ascii="Arial" w:hAnsi="Arial" w:cs="Arial"/>
          <w:b/>
          <w:bCs/>
        </w:rPr>
      </w:pPr>
      <w:r w:rsidRPr="00C40E8A">
        <w:rPr>
          <w:rFonts w:ascii="Arial" w:hAnsi="Arial" w:cs="Arial"/>
          <w:b/>
          <w:bCs/>
        </w:rPr>
        <w:t xml:space="preserve">13.1. </w:t>
      </w:r>
      <w:r w:rsidRPr="00C40E8A">
        <w:rPr>
          <w:rFonts w:ascii="Arial" w:hAnsi="Arial" w:cs="Arial"/>
          <w:bCs/>
        </w:rPr>
        <w:t xml:space="preserve">Wykonawca zobowiązany jest do określenia ceny ofertowej za wykonanie przedmiotu zamówienia na </w:t>
      </w:r>
      <w:r w:rsidRPr="00C40E8A">
        <w:rPr>
          <w:rFonts w:ascii="Arial" w:hAnsi="Arial" w:cs="Arial"/>
          <w:b/>
          <w:bCs/>
        </w:rPr>
        <w:t>załączniku</w:t>
      </w:r>
      <w:r w:rsidR="00054EA5" w:rsidRPr="00C40E8A">
        <w:rPr>
          <w:rFonts w:ascii="Arial" w:hAnsi="Arial" w:cs="Arial"/>
          <w:b/>
          <w:bCs/>
        </w:rPr>
        <w:t xml:space="preserve"> nr</w:t>
      </w:r>
      <w:r w:rsidRPr="00C40E8A">
        <w:rPr>
          <w:rFonts w:ascii="Arial" w:hAnsi="Arial" w:cs="Arial"/>
          <w:b/>
          <w:bCs/>
        </w:rPr>
        <w:t xml:space="preserve"> 1</w:t>
      </w:r>
      <w:r w:rsidR="00054EA5" w:rsidRPr="00C40E8A">
        <w:rPr>
          <w:rFonts w:ascii="Arial" w:hAnsi="Arial" w:cs="Arial"/>
          <w:bCs/>
        </w:rPr>
        <w:t xml:space="preserve"> do SWZ.</w:t>
      </w:r>
    </w:p>
    <w:p w14:paraId="33C316AE" w14:textId="3E83164B" w:rsidR="00596310" w:rsidRPr="00C40E8A" w:rsidRDefault="00596310" w:rsidP="00C40E8A">
      <w:pPr>
        <w:spacing w:line="276" w:lineRule="auto"/>
        <w:ind w:left="142" w:hanging="142"/>
        <w:rPr>
          <w:rFonts w:ascii="Arial" w:hAnsi="Arial" w:cs="Arial"/>
        </w:rPr>
      </w:pPr>
      <w:r w:rsidRPr="00C40E8A">
        <w:rPr>
          <w:rFonts w:ascii="Arial" w:hAnsi="Arial" w:cs="Arial"/>
          <w:b/>
        </w:rPr>
        <w:t>13.2.</w:t>
      </w:r>
      <w:r w:rsidRPr="00C40E8A">
        <w:rPr>
          <w:rFonts w:ascii="Arial" w:hAnsi="Arial" w:cs="Arial"/>
        </w:rPr>
        <w:t xml:space="preserve"> Cena oferty zostanie wyliczona przez wykonawcę w oparciu o formularz cenowy sporządzony na </w:t>
      </w:r>
      <w:r w:rsidRPr="00C40E8A">
        <w:rPr>
          <w:rFonts w:ascii="Arial" w:hAnsi="Arial" w:cs="Arial"/>
          <w:b/>
        </w:rPr>
        <w:t>załącznikach nr 2a</w:t>
      </w:r>
      <w:r w:rsidR="00345748" w:rsidRPr="00345748">
        <w:rPr>
          <w:rFonts w:ascii="Arial" w:hAnsi="Arial" w:cs="Arial"/>
          <w:b/>
        </w:rPr>
        <w:t xml:space="preserve"> i/lub</w:t>
      </w:r>
      <w:r w:rsidRPr="00C40E8A">
        <w:rPr>
          <w:rFonts w:ascii="Arial" w:hAnsi="Arial" w:cs="Arial"/>
          <w:b/>
        </w:rPr>
        <w:t xml:space="preserve"> 2b</w:t>
      </w:r>
      <w:r w:rsidR="00345748">
        <w:rPr>
          <w:rFonts w:ascii="Arial" w:hAnsi="Arial" w:cs="Arial"/>
          <w:b/>
        </w:rPr>
        <w:t xml:space="preserve"> </w:t>
      </w:r>
      <w:r w:rsidR="00345748" w:rsidRPr="00C40E8A">
        <w:rPr>
          <w:rFonts w:ascii="Arial" w:hAnsi="Arial" w:cs="Arial"/>
          <w:b/>
        </w:rPr>
        <w:t>i/lub</w:t>
      </w:r>
      <w:r w:rsidR="00110E36" w:rsidRPr="00C40E8A">
        <w:rPr>
          <w:rFonts w:ascii="Arial" w:hAnsi="Arial" w:cs="Arial"/>
          <w:b/>
        </w:rPr>
        <w:t xml:space="preserve"> 2c</w:t>
      </w:r>
      <w:r w:rsidR="007A1043" w:rsidRPr="00C40E8A">
        <w:rPr>
          <w:rFonts w:ascii="Arial" w:hAnsi="Arial" w:cs="Arial"/>
          <w:b/>
        </w:rPr>
        <w:t xml:space="preserve"> </w:t>
      </w:r>
      <w:bookmarkStart w:id="21" w:name="_Hlk215049903"/>
      <w:r w:rsidRPr="00C40E8A">
        <w:rPr>
          <w:rFonts w:ascii="Arial" w:hAnsi="Arial" w:cs="Arial"/>
          <w:b/>
        </w:rPr>
        <w:t xml:space="preserve">i/lub </w:t>
      </w:r>
      <w:bookmarkEnd w:id="21"/>
      <w:r w:rsidR="00110E36" w:rsidRPr="00C40E8A">
        <w:rPr>
          <w:rFonts w:ascii="Arial" w:hAnsi="Arial" w:cs="Arial"/>
          <w:b/>
        </w:rPr>
        <w:t>2d</w:t>
      </w:r>
      <w:r w:rsidRPr="00C40E8A">
        <w:rPr>
          <w:rFonts w:ascii="Arial" w:hAnsi="Arial" w:cs="Arial"/>
        </w:rPr>
        <w:t xml:space="preserve"> do SWZ (zadania nr 1</w:t>
      </w:r>
      <w:r w:rsidR="00345748" w:rsidRPr="00345748">
        <w:rPr>
          <w:rFonts w:ascii="Arial" w:hAnsi="Arial" w:cs="Arial"/>
          <w:b/>
        </w:rPr>
        <w:t xml:space="preserve"> </w:t>
      </w:r>
      <w:r w:rsidR="00345748" w:rsidRPr="00345748">
        <w:rPr>
          <w:rFonts w:ascii="Arial" w:hAnsi="Arial" w:cs="Arial"/>
          <w:bCs/>
        </w:rPr>
        <w:t>i/lub</w:t>
      </w:r>
      <w:r w:rsidRPr="00345748">
        <w:rPr>
          <w:rFonts w:ascii="Arial" w:hAnsi="Arial" w:cs="Arial"/>
          <w:bCs/>
        </w:rPr>
        <w:t xml:space="preserve"> 2</w:t>
      </w:r>
      <w:r w:rsidR="00345748" w:rsidRPr="00345748">
        <w:rPr>
          <w:rFonts w:ascii="Arial" w:hAnsi="Arial" w:cs="Arial"/>
          <w:bCs/>
        </w:rPr>
        <w:t xml:space="preserve"> i/lub</w:t>
      </w:r>
      <w:r w:rsidRPr="00345748">
        <w:rPr>
          <w:rFonts w:ascii="Arial" w:hAnsi="Arial" w:cs="Arial"/>
          <w:bCs/>
        </w:rPr>
        <w:t xml:space="preserve"> </w:t>
      </w:r>
      <w:r w:rsidR="00110E36" w:rsidRPr="00345748">
        <w:rPr>
          <w:rFonts w:ascii="Arial" w:hAnsi="Arial" w:cs="Arial"/>
          <w:bCs/>
        </w:rPr>
        <w:t>3</w:t>
      </w:r>
      <w:r w:rsidR="00110E36" w:rsidRPr="00C40E8A">
        <w:rPr>
          <w:rFonts w:ascii="Arial" w:hAnsi="Arial" w:cs="Arial"/>
          <w:bCs/>
        </w:rPr>
        <w:t xml:space="preserve"> </w:t>
      </w:r>
      <w:r w:rsidRPr="00C40E8A">
        <w:rPr>
          <w:rFonts w:ascii="Arial" w:hAnsi="Arial" w:cs="Arial"/>
        </w:rPr>
        <w:t xml:space="preserve">i/lub </w:t>
      </w:r>
      <w:r w:rsidR="00110E36" w:rsidRPr="00C40E8A">
        <w:rPr>
          <w:rFonts w:ascii="Arial" w:hAnsi="Arial" w:cs="Arial"/>
          <w:bCs/>
        </w:rPr>
        <w:t>4</w:t>
      </w:r>
      <w:r w:rsidRPr="00C40E8A">
        <w:rPr>
          <w:rFonts w:ascii="Arial" w:hAnsi="Arial" w:cs="Arial"/>
        </w:rPr>
        <w:t>).</w:t>
      </w:r>
    </w:p>
    <w:p w14:paraId="5E49DEC3" w14:textId="62269F96" w:rsidR="00596310" w:rsidRPr="00C40E8A" w:rsidRDefault="00596310" w:rsidP="00C40E8A">
      <w:pPr>
        <w:spacing w:line="276" w:lineRule="auto"/>
        <w:ind w:left="142" w:hanging="142"/>
        <w:rPr>
          <w:rFonts w:ascii="Arial" w:hAnsi="Arial" w:cs="Arial"/>
        </w:rPr>
      </w:pPr>
      <w:r w:rsidRPr="00C40E8A">
        <w:rPr>
          <w:rFonts w:ascii="Arial" w:hAnsi="Arial" w:cs="Arial"/>
          <w:b/>
        </w:rPr>
        <w:t>13.3.</w:t>
      </w:r>
      <w:r w:rsidRPr="00C40E8A">
        <w:rPr>
          <w:rFonts w:ascii="Arial" w:hAnsi="Arial" w:cs="Arial"/>
        </w:rPr>
        <w:t xml:space="preserve"> Wykonawca zobowiązany będzie do zsumowania wszystkich wartości podanych w</w:t>
      </w:r>
      <w:r w:rsidR="007A1043" w:rsidRPr="00C40E8A">
        <w:rPr>
          <w:rFonts w:ascii="Arial" w:hAnsi="Arial" w:cs="Arial"/>
          <w:bCs/>
        </w:rPr>
        <w:t xml:space="preserve"> </w:t>
      </w:r>
      <w:r w:rsidRPr="00C40E8A">
        <w:rPr>
          <w:rFonts w:ascii="Arial" w:hAnsi="Arial" w:cs="Arial"/>
        </w:rPr>
        <w:t>formularzu cenowym dla wybranego zadania i wpisania tej sumy w formularzu oferty.</w:t>
      </w:r>
    </w:p>
    <w:p w14:paraId="52F3B89A" w14:textId="77777777" w:rsidR="00596310" w:rsidRPr="00C40E8A" w:rsidRDefault="00596310" w:rsidP="00C40E8A">
      <w:pPr>
        <w:pStyle w:val="Default"/>
        <w:spacing w:line="276" w:lineRule="auto"/>
        <w:ind w:left="142" w:hanging="142"/>
        <w:rPr>
          <w:rFonts w:ascii="Arial" w:hAnsi="Arial" w:cs="Arial"/>
        </w:rPr>
      </w:pPr>
      <w:r w:rsidRPr="00C40E8A">
        <w:rPr>
          <w:rFonts w:ascii="Arial" w:hAnsi="Arial" w:cs="Arial"/>
          <w:b/>
        </w:rPr>
        <w:t xml:space="preserve">13.4. </w:t>
      </w:r>
      <w:r w:rsidRPr="00C40E8A">
        <w:rPr>
          <w:rFonts w:ascii="Arial" w:hAnsi="Arial" w:cs="Arial"/>
        </w:rPr>
        <w:t>Wykonawca nie może samodzielnie wprowadzić zmian do formularzy cenowych.</w:t>
      </w:r>
    </w:p>
    <w:p w14:paraId="6AFDDD03" w14:textId="03CD0513" w:rsidR="00596310" w:rsidRPr="0075263A" w:rsidRDefault="00596310" w:rsidP="00C40E8A">
      <w:pPr>
        <w:pStyle w:val="Default"/>
        <w:spacing w:line="276" w:lineRule="auto"/>
        <w:ind w:left="142" w:hanging="142"/>
        <w:rPr>
          <w:rFonts w:ascii="Arial" w:hAnsi="Arial" w:cs="Arial"/>
          <w:color w:val="auto"/>
        </w:rPr>
      </w:pPr>
      <w:r w:rsidRPr="00C40E8A">
        <w:rPr>
          <w:rFonts w:ascii="Arial" w:hAnsi="Arial" w:cs="Arial"/>
          <w:b/>
        </w:rPr>
        <w:t xml:space="preserve">13.5. </w:t>
      </w:r>
      <w:r w:rsidRPr="00C40E8A">
        <w:rPr>
          <w:rFonts w:ascii="Arial" w:hAnsi="Arial" w:cs="Arial"/>
        </w:rPr>
        <w:t xml:space="preserve">Cena oferty winna obejmować całkowity koszt wykonania przedmiotu zamówienia w tym również wszelkie koszty towarzyszące wykonaniu usług, o których </w:t>
      </w:r>
      <w:r w:rsidRPr="0075263A">
        <w:rPr>
          <w:rFonts w:ascii="Arial" w:hAnsi="Arial" w:cs="Arial"/>
          <w:color w:val="auto"/>
        </w:rPr>
        <w:t xml:space="preserve">mowa w niniejszej specyfikacji. Cena oferty musi uwzględniać wszystkie wymagania zawarte w zakresach czynności i obowiązków nadzoru stanowiących </w:t>
      </w:r>
      <w:r w:rsidRPr="0075263A">
        <w:rPr>
          <w:rFonts w:ascii="Arial" w:hAnsi="Arial" w:cs="Arial"/>
          <w:b/>
          <w:color w:val="auto"/>
        </w:rPr>
        <w:t>załączniki do niniejszej specyfikacji</w:t>
      </w:r>
      <w:r w:rsidRPr="0075263A">
        <w:rPr>
          <w:rFonts w:ascii="Arial" w:hAnsi="Arial" w:cs="Arial"/>
          <w:color w:val="auto"/>
        </w:rPr>
        <w:t>.</w:t>
      </w:r>
    </w:p>
    <w:p w14:paraId="6B486D7C" w14:textId="60D5A5F3" w:rsidR="00F73995" w:rsidRPr="0075263A" w:rsidRDefault="00F73995" w:rsidP="00C40E8A">
      <w:pPr>
        <w:pStyle w:val="Default"/>
        <w:spacing w:line="276" w:lineRule="auto"/>
        <w:ind w:left="142" w:hanging="142"/>
        <w:rPr>
          <w:rFonts w:ascii="Arial" w:hAnsi="Arial" w:cs="Arial"/>
          <w:color w:val="auto"/>
        </w:rPr>
      </w:pPr>
      <w:r w:rsidRPr="0075263A">
        <w:rPr>
          <w:rFonts w:ascii="Arial" w:hAnsi="Arial" w:cs="Arial"/>
          <w:b/>
          <w:color w:val="auto"/>
        </w:rPr>
        <w:t>13.6.</w:t>
      </w:r>
      <w:r w:rsidRPr="0075263A">
        <w:rPr>
          <w:rFonts w:ascii="Arial" w:hAnsi="Arial" w:cs="Arial"/>
          <w:color w:val="auto"/>
        </w:rPr>
        <w:t xml:space="preserve"> Zamawiający zastrzega sobie, że w trakcie prowadzonych robót remontowych w budynku </w:t>
      </w:r>
      <w:r w:rsidRPr="0075263A">
        <w:rPr>
          <w:rFonts w:ascii="Arial" w:hAnsi="Arial" w:cs="Arial"/>
          <w:b/>
          <w:color w:val="auto"/>
        </w:rPr>
        <w:t>Zarządu Dróg Wojewódzkich w Opolu</w:t>
      </w:r>
      <w:r w:rsidRPr="0075263A">
        <w:rPr>
          <w:rFonts w:ascii="Arial" w:hAnsi="Arial" w:cs="Arial"/>
          <w:color w:val="auto"/>
        </w:rPr>
        <w:t xml:space="preserve"> (np. malowaniu, wymianie wykładzin, przestawieniu mebli, przeprowadzce itd.) będzie następować tymczasowe wyłączenie części pomieszczeń biurowych ze sprzątania na czas ich </w:t>
      </w:r>
      <w:r w:rsidRPr="0075263A">
        <w:rPr>
          <w:rFonts w:ascii="Arial" w:hAnsi="Arial" w:cs="Arial"/>
          <w:color w:val="auto"/>
        </w:rPr>
        <w:lastRenderedPageBreak/>
        <w:t>trwania. Informacja ta zostanie przekazana telefonicznie lub mailem koordynatorowi sprzątania. Powierzchnia wyłączona tymczasowo ze sprzątania na czas robót remontowych nie będzie pomniejszana przez zamawiającego z wynagrodzenia miesięcznego wykonawcy. W zamian za to, wykonawca zobowiązany będzie zapewnić każdorazowo sprzątanie wyłączonych pomieszczeń biurowych po zakończeniu w</w:t>
      </w:r>
      <w:r w:rsidR="006227B8" w:rsidRPr="0075263A">
        <w:rPr>
          <w:rFonts w:ascii="Arial" w:hAnsi="Arial" w:cs="Arial"/>
          <w:color w:val="auto"/>
          <w:u w:val="single"/>
        </w:rPr>
        <w:t xml:space="preserve"> </w:t>
      </w:r>
      <w:r w:rsidRPr="0075263A">
        <w:rPr>
          <w:rFonts w:ascii="Arial" w:hAnsi="Arial" w:cs="Arial"/>
          <w:color w:val="auto"/>
        </w:rPr>
        <w:t>nich robót remontowych (mycie okien, parapetów, obudowy grzejników, czyszczenie mebli). Szacowany okres wykonywania robót remontowych wynosi</w:t>
      </w:r>
      <w:r w:rsidR="006979D8" w:rsidRPr="0075263A">
        <w:rPr>
          <w:rFonts w:ascii="Arial" w:hAnsi="Arial" w:cs="Arial"/>
          <w:color w:val="auto"/>
        </w:rPr>
        <w:t xml:space="preserve"> 8</w:t>
      </w:r>
      <w:r w:rsidRPr="0075263A">
        <w:rPr>
          <w:rFonts w:ascii="Arial" w:hAnsi="Arial" w:cs="Arial"/>
          <w:color w:val="auto"/>
        </w:rPr>
        <w:t xml:space="preserve"> miesięcy. Wykonawca zobowiązany jest do uwzględnienia powyższego w cenie oferty.</w:t>
      </w:r>
    </w:p>
    <w:p w14:paraId="2814999A" w14:textId="224FB4D1" w:rsidR="00596310" w:rsidRPr="00C40E8A" w:rsidRDefault="00596310" w:rsidP="00C40E8A">
      <w:pPr>
        <w:spacing w:line="276" w:lineRule="auto"/>
        <w:ind w:left="142" w:hanging="142"/>
        <w:rPr>
          <w:rFonts w:ascii="Arial" w:hAnsi="Arial" w:cs="Arial"/>
        </w:rPr>
      </w:pPr>
      <w:r w:rsidRPr="00C40E8A">
        <w:rPr>
          <w:rFonts w:ascii="Arial" w:hAnsi="Arial" w:cs="Arial"/>
          <w:b/>
        </w:rPr>
        <w:t>13.</w:t>
      </w:r>
      <w:r w:rsidR="00F73995" w:rsidRPr="00C40E8A">
        <w:rPr>
          <w:rFonts w:ascii="Arial" w:hAnsi="Arial" w:cs="Arial"/>
          <w:b/>
        </w:rPr>
        <w:t>7</w:t>
      </w:r>
      <w:r w:rsidRPr="00C40E8A">
        <w:rPr>
          <w:rFonts w:ascii="Arial" w:hAnsi="Arial" w:cs="Arial"/>
          <w:b/>
        </w:rPr>
        <w:t>.</w:t>
      </w:r>
      <w:r w:rsidRPr="00C40E8A">
        <w:rPr>
          <w:rFonts w:ascii="Arial" w:hAnsi="Arial" w:cs="Arial"/>
        </w:rPr>
        <w:t xml:space="preserve"> Ceny jednostkowe określone w formularzach oferty zostaną ustalone na okres ważności umowy i mogą podlegać zmianom na zasadach określonych w umowie.</w:t>
      </w:r>
    </w:p>
    <w:p w14:paraId="395576CC" w14:textId="1AFC5BCE" w:rsidR="00596310" w:rsidRPr="00C40E8A" w:rsidRDefault="00596310" w:rsidP="00C40E8A">
      <w:pPr>
        <w:spacing w:line="276" w:lineRule="auto"/>
        <w:ind w:left="142" w:hanging="142"/>
        <w:rPr>
          <w:rFonts w:ascii="Arial" w:hAnsi="Arial" w:cs="Arial"/>
        </w:rPr>
      </w:pPr>
      <w:r w:rsidRPr="00C40E8A">
        <w:rPr>
          <w:rFonts w:ascii="Arial" w:hAnsi="Arial" w:cs="Arial"/>
          <w:b/>
        </w:rPr>
        <w:t>13.</w:t>
      </w:r>
      <w:r w:rsidR="00F73995" w:rsidRPr="00C40E8A">
        <w:rPr>
          <w:rFonts w:ascii="Arial" w:hAnsi="Arial" w:cs="Arial"/>
          <w:b/>
        </w:rPr>
        <w:t>8</w:t>
      </w:r>
      <w:r w:rsidRPr="00C40E8A">
        <w:rPr>
          <w:rFonts w:ascii="Arial" w:hAnsi="Arial" w:cs="Arial"/>
          <w:b/>
        </w:rPr>
        <w:t>.</w:t>
      </w:r>
      <w:r w:rsidRPr="00C40E8A">
        <w:rPr>
          <w:rFonts w:ascii="Arial" w:hAnsi="Arial" w:cs="Arial"/>
        </w:rPr>
        <w:t xml:space="preserve"> Wszystkie ceny, w tym jednostkowe powinny być podawane z dokładnością dwóch miejsc po przecinku.</w:t>
      </w:r>
    </w:p>
    <w:p w14:paraId="1EBB3F63" w14:textId="551F34EA" w:rsidR="00596310" w:rsidRPr="00C40E8A" w:rsidRDefault="00596310" w:rsidP="00C40E8A">
      <w:pPr>
        <w:spacing w:line="276" w:lineRule="auto"/>
        <w:ind w:left="142" w:hanging="142"/>
        <w:rPr>
          <w:rFonts w:ascii="Arial" w:hAnsi="Arial" w:cs="Arial"/>
        </w:rPr>
      </w:pPr>
      <w:r w:rsidRPr="00C40E8A">
        <w:rPr>
          <w:rFonts w:ascii="Arial" w:hAnsi="Arial" w:cs="Arial"/>
          <w:b/>
        </w:rPr>
        <w:t>13.</w:t>
      </w:r>
      <w:r w:rsidR="00F73995" w:rsidRPr="00C40E8A">
        <w:rPr>
          <w:rFonts w:ascii="Arial" w:hAnsi="Arial" w:cs="Arial"/>
          <w:b/>
        </w:rPr>
        <w:t>9</w:t>
      </w:r>
      <w:r w:rsidRPr="00C40E8A">
        <w:rPr>
          <w:rFonts w:ascii="Arial" w:hAnsi="Arial" w:cs="Arial"/>
          <w:b/>
        </w:rPr>
        <w:t>.</w:t>
      </w:r>
      <w:r w:rsidRPr="00C40E8A">
        <w:rPr>
          <w:rFonts w:ascii="Arial" w:hAnsi="Arial" w:cs="Arial"/>
        </w:rPr>
        <w:t xml:space="preserve"> Cena oferty winna być wyrażona w nowych złotych polskich (PLN).</w:t>
      </w:r>
    </w:p>
    <w:p w14:paraId="107B7330" w14:textId="1A9D75D0" w:rsidR="00596310" w:rsidRPr="00C40E8A" w:rsidRDefault="00596310" w:rsidP="00C40E8A">
      <w:pPr>
        <w:spacing w:line="276" w:lineRule="auto"/>
        <w:ind w:left="142" w:hanging="142"/>
        <w:rPr>
          <w:rFonts w:ascii="Arial" w:hAnsi="Arial" w:cs="Arial"/>
        </w:rPr>
      </w:pPr>
      <w:r w:rsidRPr="00C40E8A">
        <w:rPr>
          <w:rFonts w:ascii="Arial" w:hAnsi="Arial" w:cs="Arial"/>
          <w:b/>
        </w:rPr>
        <w:t>13.</w:t>
      </w:r>
      <w:r w:rsidR="00F73995" w:rsidRPr="00C40E8A">
        <w:rPr>
          <w:rFonts w:ascii="Arial" w:hAnsi="Arial" w:cs="Arial"/>
          <w:b/>
        </w:rPr>
        <w:t>10</w:t>
      </w:r>
      <w:r w:rsidRPr="00C40E8A">
        <w:rPr>
          <w:rFonts w:ascii="Arial" w:hAnsi="Arial" w:cs="Arial"/>
          <w:b/>
        </w:rPr>
        <w:t>.</w:t>
      </w:r>
      <w:r w:rsidRPr="00C40E8A">
        <w:rPr>
          <w:rFonts w:ascii="Arial" w:hAnsi="Arial" w:cs="Arial"/>
        </w:rPr>
        <w:t xml:space="preserve"> Zamawiający dopuszcza możliwość zmiany umowy w przypadku zmiany wysokości podatku VAT.</w:t>
      </w:r>
    </w:p>
    <w:p w14:paraId="6AFEB115" w14:textId="770FC002" w:rsidR="00596310" w:rsidRPr="0075263A" w:rsidRDefault="00596310" w:rsidP="00C40E8A">
      <w:pPr>
        <w:spacing w:line="276" w:lineRule="auto"/>
        <w:ind w:left="142" w:hanging="142"/>
        <w:rPr>
          <w:rFonts w:ascii="Arial" w:hAnsi="Arial" w:cs="Arial"/>
          <w:b/>
        </w:rPr>
      </w:pPr>
      <w:r w:rsidRPr="00C40E8A">
        <w:rPr>
          <w:rFonts w:ascii="Arial" w:hAnsi="Arial" w:cs="Arial"/>
          <w:b/>
        </w:rPr>
        <w:t>13.1</w:t>
      </w:r>
      <w:r w:rsidR="00F73995" w:rsidRPr="00C40E8A">
        <w:rPr>
          <w:rFonts w:ascii="Arial" w:hAnsi="Arial" w:cs="Arial"/>
          <w:b/>
        </w:rPr>
        <w:t>1</w:t>
      </w:r>
      <w:r w:rsidRPr="00C40E8A">
        <w:rPr>
          <w:rFonts w:ascii="Arial" w:hAnsi="Arial" w:cs="Arial"/>
          <w:b/>
        </w:rPr>
        <w:t>.</w:t>
      </w:r>
      <w:r w:rsidRPr="00C40E8A">
        <w:rPr>
          <w:rFonts w:ascii="Arial" w:hAnsi="Arial" w:cs="Arial"/>
        </w:rPr>
        <w:t xml:space="preserve"> Płatności dokonywane będą w PLN zgodnie z projektowanymi warunkami </w:t>
      </w:r>
      <w:r w:rsidRPr="0075263A">
        <w:rPr>
          <w:rFonts w:ascii="Arial" w:hAnsi="Arial" w:cs="Arial"/>
        </w:rPr>
        <w:t>umowy</w:t>
      </w:r>
      <w:r w:rsidR="004F4356" w:rsidRPr="0075263A">
        <w:rPr>
          <w:rFonts w:ascii="Arial" w:hAnsi="Arial" w:cs="Arial"/>
        </w:rPr>
        <w:t xml:space="preserve"> (PPU)</w:t>
      </w:r>
      <w:r w:rsidRPr="0075263A">
        <w:rPr>
          <w:rFonts w:ascii="Arial" w:hAnsi="Arial" w:cs="Arial"/>
        </w:rPr>
        <w:t>.</w:t>
      </w:r>
    </w:p>
    <w:p w14:paraId="47DC58C2" w14:textId="4031FC2B" w:rsidR="00596310" w:rsidRPr="00C40E8A" w:rsidRDefault="00596310" w:rsidP="00C40E8A">
      <w:pPr>
        <w:spacing w:line="276" w:lineRule="auto"/>
        <w:ind w:left="142" w:hanging="142"/>
        <w:rPr>
          <w:rFonts w:ascii="Arial" w:hAnsi="Arial" w:cs="Arial"/>
        </w:rPr>
      </w:pPr>
      <w:r w:rsidRPr="00C40E8A">
        <w:rPr>
          <w:rFonts w:ascii="Arial" w:hAnsi="Arial" w:cs="Arial"/>
          <w:b/>
        </w:rPr>
        <w:t>13.1</w:t>
      </w:r>
      <w:r w:rsidR="00F73995" w:rsidRPr="00C40E8A">
        <w:rPr>
          <w:rFonts w:ascii="Arial" w:hAnsi="Arial" w:cs="Arial"/>
          <w:b/>
        </w:rPr>
        <w:t>2</w:t>
      </w:r>
      <w:r w:rsidRPr="00C40E8A">
        <w:rPr>
          <w:rFonts w:ascii="Arial" w:hAnsi="Arial" w:cs="Arial"/>
          <w:b/>
        </w:rPr>
        <w:t>.</w:t>
      </w:r>
      <w:r w:rsidRPr="00C40E8A">
        <w:rPr>
          <w:rFonts w:ascii="Arial" w:hAnsi="Arial" w:cs="Arial"/>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B45D421" w14:textId="77777777" w:rsidR="00596310" w:rsidRPr="00C40E8A" w:rsidRDefault="00596310" w:rsidP="00C40E8A">
      <w:pPr>
        <w:spacing w:line="276" w:lineRule="auto"/>
        <w:ind w:left="142"/>
        <w:rPr>
          <w:rFonts w:ascii="Arial" w:hAnsi="Arial" w:cs="Arial"/>
        </w:rPr>
      </w:pPr>
      <w:r w:rsidRPr="00C40E8A">
        <w:rPr>
          <w:rFonts w:ascii="Arial" w:hAnsi="Arial" w:cs="Aria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C40E8A" w:rsidRDefault="008B469F" w:rsidP="00C40E8A">
      <w:pPr>
        <w:spacing w:line="276" w:lineRule="auto"/>
        <w:ind w:left="142" w:hanging="142"/>
        <w:rPr>
          <w:rFonts w:ascii="Arial" w:hAnsi="Arial" w:cs="Arial"/>
          <w:b/>
        </w:rPr>
      </w:pPr>
      <w:r w:rsidRPr="00C40E8A">
        <w:rPr>
          <w:rFonts w:ascii="Arial" w:hAnsi="Arial" w:cs="Arial"/>
          <w:b/>
        </w:rPr>
        <w:t>1</w:t>
      </w:r>
      <w:r w:rsidR="00C460DF" w:rsidRPr="00C40E8A">
        <w:rPr>
          <w:rFonts w:ascii="Arial" w:hAnsi="Arial" w:cs="Arial"/>
          <w:b/>
        </w:rPr>
        <w:t>4</w:t>
      </w:r>
      <w:r w:rsidRPr="00C40E8A">
        <w:rPr>
          <w:rFonts w:ascii="Arial" w:hAnsi="Arial" w:cs="Arial"/>
          <w:b/>
        </w:rPr>
        <w:t>. WALUTA, W JAKIEJ BĘDĄ PROWADZONE ROZLICZENIA ZWIĄZANE Z REALIZACJĄ NINIEJSZEGO ZAMÓWIENIA PUBLICZNEGO.</w:t>
      </w:r>
    </w:p>
    <w:p w14:paraId="619B959D" w14:textId="5B2A9DDA" w:rsidR="008B469F" w:rsidRPr="00C40E8A" w:rsidRDefault="008B469F" w:rsidP="00C40E8A">
      <w:pPr>
        <w:spacing w:line="276" w:lineRule="auto"/>
        <w:ind w:left="142"/>
        <w:rPr>
          <w:rFonts w:ascii="Arial" w:hAnsi="Arial" w:cs="Arial"/>
        </w:rPr>
      </w:pPr>
      <w:r w:rsidRPr="00C40E8A">
        <w:rPr>
          <w:rFonts w:ascii="Arial" w:hAnsi="Arial" w:cs="Arial"/>
        </w:rPr>
        <w:t xml:space="preserve">Wszelkie rozliczenia związane z realizacją zamówienia publicznego, którego dotyczy niniejsza </w:t>
      </w:r>
      <w:r w:rsidR="007B4D8F" w:rsidRPr="00C40E8A">
        <w:rPr>
          <w:rFonts w:ascii="Arial" w:hAnsi="Arial" w:cs="Arial"/>
        </w:rPr>
        <w:t>SWZ</w:t>
      </w:r>
      <w:r w:rsidRPr="00C40E8A">
        <w:rPr>
          <w:rFonts w:ascii="Arial" w:hAnsi="Arial" w:cs="Arial"/>
        </w:rPr>
        <w:t xml:space="preserve"> dokonywane będą w nowych złotych polskich.</w:t>
      </w:r>
    </w:p>
    <w:p w14:paraId="28C7A16C" w14:textId="77777777" w:rsidR="008B469F" w:rsidRPr="00C40E8A" w:rsidRDefault="008B469F" w:rsidP="00C40E8A">
      <w:pPr>
        <w:spacing w:line="276" w:lineRule="auto"/>
        <w:rPr>
          <w:rFonts w:ascii="Arial" w:hAnsi="Arial" w:cs="Arial"/>
        </w:rPr>
      </w:pPr>
    </w:p>
    <w:p w14:paraId="0D88699B" w14:textId="777C3B0A" w:rsidR="008B469F" w:rsidRPr="00C40E8A" w:rsidRDefault="008B469F" w:rsidP="00C40E8A">
      <w:pPr>
        <w:pStyle w:val="Tekstpodstawowy3"/>
        <w:spacing w:line="276" w:lineRule="auto"/>
        <w:jc w:val="left"/>
        <w:rPr>
          <w:rFonts w:ascii="Arial" w:hAnsi="Arial" w:cs="Arial"/>
        </w:rPr>
      </w:pPr>
      <w:r w:rsidRPr="00C40E8A">
        <w:rPr>
          <w:rFonts w:ascii="Arial" w:hAnsi="Arial" w:cs="Arial"/>
        </w:rPr>
        <w:t>1</w:t>
      </w:r>
      <w:r w:rsidR="00C460DF" w:rsidRPr="00C40E8A">
        <w:rPr>
          <w:rFonts w:ascii="Arial" w:hAnsi="Arial" w:cs="Arial"/>
        </w:rPr>
        <w:t>5.</w:t>
      </w:r>
      <w:r w:rsidRPr="00C40E8A">
        <w:rPr>
          <w:rFonts w:ascii="Arial" w:hAnsi="Arial" w:cs="Arial"/>
        </w:rPr>
        <w:t xml:space="preserve"> TERMIN ZWIĄZANIA OFERTĄ.</w:t>
      </w:r>
    </w:p>
    <w:p w14:paraId="454809B8" w14:textId="47222F6D" w:rsidR="008B469F" w:rsidRPr="00C40E8A" w:rsidRDefault="008B469F" w:rsidP="00C40E8A">
      <w:pPr>
        <w:spacing w:line="276" w:lineRule="auto"/>
        <w:ind w:left="142"/>
        <w:rPr>
          <w:rFonts w:ascii="Arial" w:hAnsi="Arial" w:cs="Arial"/>
        </w:rPr>
      </w:pPr>
      <w:r w:rsidRPr="00C40E8A">
        <w:rPr>
          <w:rFonts w:ascii="Arial" w:hAnsi="Arial" w:cs="Arial"/>
        </w:rPr>
        <w:t xml:space="preserve">Wykonawca </w:t>
      </w:r>
      <w:r w:rsidR="00210291" w:rsidRPr="00C40E8A">
        <w:rPr>
          <w:rFonts w:ascii="Arial" w:hAnsi="Arial" w:cs="Arial"/>
        </w:rPr>
        <w:t xml:space="preserve">jest </w:t>
      </w:r>
      <w:r w:rsidRPr="00C40E8A">
        <w:rPr>
          <w:rFonts w:ascii="Arial" w:hAnsi="Arial" w:cs="Arial"/>
        </w:rPr>
        <w:t>związany ofertą</w:t>
      </w:r>
      <w:r w:rsidR="00210291" w:rsidRPr="00C40E8A">
        <w:rPr>
          <w:rFonts w:ascii="Arial" w:hAnsi="Arial" w:cs="Arial"/>
        </w:rPr>
        <w:t xml:space="preserve"> </w:t>
      </w:r>
      <w:r w:rsidR="00210291" w:rsidRPr="00C40E8A">
        <w:rPr>
          <w:rFonts w:ascii="Arial" w:hAnsi="Arial" w:cs="Arial"/>
          <w:b/>
        </w:rPr>
        <w:t>od dnia terminu składania ofert</w:t>
      </w:r>
      <w:r w:rsidR="00A50888" w:rsidRPr="00C40E8A">
        <w:rPr>
          <w:rFonts w:ascii="Arial" w:hAnsi="Arial" w:cs="Arial"/>
          <w:b/>
        </w:rPr>
        <w:t xml:space="preserve"> do dnia </w:t>
      </w:r>
      <w:r w:rsidR="0075263A">
        <w:rPr>
          <w:rFonts w:ascii="Arial" w:hAnsi="Arial" w:cs="Arial"/>
          <w:b/>
        </w:rPr>
        <w:t>0</w:t>
      </w:r>
      <w:r w:rsidR="00EB1C32">
        <w:rPr>
          <w:rFonts w:ascii="Arial" w:hAnsi="Arial" w:cs="Arial"/>
          <w:b/>
        </w:rPr>
        <w:t>6</w:t>
      </w:r>
      <w:r w:rsidR="003F11A5" w:rsidRPr="00C40E8A">
        <w:rPr>
          <w:rFonts w:ascii="Arial" w:hAnsi="Arial" w:cs="Arial"/>
          <w:b/>
        </w:rPr>
        <w:t>.</w:t>
      </w:r>
      <w:r w:rsidR="0075263A">
        <w:rPr>
          <w:rFonts w:ascii="Arial" w:hAnsi="Arial" w:cs="Arial"/>
          <w:b/>
        </w:rPr>
        <w:t>0</w:t>
      </w:r>
      <w:r w:rsidR="001B7553" w:rsidRPr="00C40E8A">
        <w:rPr>
          <w:rFonts w:ascii="Arial" w:hAnsi="Arial" w:cs="Arial"/>
          <w:b/>
        </w:rPr>
        <w:t>1</w:t>
      </w:r>
      <w:r w:rsidR="00A50888" w:rsidRPr="00C40E8A">
        <w:rPr>
          <w:rFonts w:ascii="Arial" w:hAnsi="Arial" w:cs="Arial"/>
          <w:b/>
        </w:rPr>
        <w:t>.</w:t>
      </w:r>
      <w:r w:rsidR="00A50888" w:rsidRPr="00C40E8A">
        <w:rPr>
          <w:rFonts w:ascii="Arial" w:hAnsi="Arial" w:cs="Arial"/>
          <w:b/>
          <w:bCs/>
        </w:rPr>
        <w:t>202</w:t>
      </w:r>
      <w:r w:rsidR="0075263A">
        <w:rPr>
          <w:rFonts w:ascii="Arial" w:hAnsi="Arial" w:cs="Arial"/>
          <w:b/>
          <w:bCs/>
        </w:rPr>
        <w:t>6</w:t>
      </w:r>
      <w:r w:rsidR="00A50888" w:rsidRPr="00C40E8A">
        <w:rPr>
          <w:rFonts w:ascii="Arial" w:hAnsi="Arial" w:cs="Arial"/>
          <w:b/>
        </w:rPr>
        <w:t xml:space="preserve"> r.</w:t>
      </w:r>
      <w:r w:rsidR="00A50888" w:rsidRPr="00C40E8A">
        <w:rPr>
          <w:rFonts w:ascii="Arial" w:hAnsi="Arial" w:cs="Arial"/>
        </w:rPr>
        <w:t xml:space="preserve"> (włącznie)</w:t>
      </w:r>
      <w:r w:rsidRPr="00C40E8A">
        <w:rPr>
          <w:rFonts w:ascii="Arial" w:hAnsi="Arial" w:cs="Arial"/>
        </w:rPr>
        <w:t>.</w:t>
      </w:r>
    </w:p>
    <w:p w14:paraId="461B12D5" w14:textId="77777777" w:rsidR="005B62F2" w:rsidRPr="00C40E8A" w:rsidRDefault="005B62F2" w:rsidP="00C40E8A">
      <w:pPr>
        <w:spacing w:line="276" w:lineRule="auto"/>
        <w:rPr>
          <w:rFonts w:ascii="Arial" w:hAnsi="Arial" w:cs="Arial"/>
        </w:rPr>
      </w:pPr>
    </w:p>
    <w:p w14:paraId="3915499B" w14:textId="1BCF5441" w:rsidR="00036C20" w:rsidRPr="00C40E8A" w:rsidRDefault="00036C20" w:rsidP="00C40E8A">
      <w:pPr>
        <w:spacing w:line="276" w:lineRule="auto"/>
        <w:ind w:left="180" w:hanging="180"/>
        <w:rPr>
          <w:rFonts w:ascii="Arial" w:hAnsi="Arial" w:cs="Arial"/>
          <w:b/>
        </w:rPr>
      </w:pPr>
      <w:r w:rsidRPr="00C40E8A">
        <w:rPr>
          <w:rFonts w:ascii="Arial" w:hAnsi="Arial" w:cs="Arial"/>
          <w:b/>
        </w:rPr>
        <w:t>16. WADIUM.</w:t>
      </w:r>
    </w:p>
    <w:p w14:paraId="7BDFFFE0" w14:textId="32A38C46" w:rsidR="000A7A53" w:rsidRPr="00C40E8A" w:rsidRDefault="000A7A53" w:rsidP="00C40E8A">
      <w:pPr>
        <w:spacing w:line="276" w:lineRule="auto"/>
        <w:ind w:left="142"/>
        <w:rPr>
          <w:rFonts w:ascii="Arial" w:hAnsi="Arial" w:cs="Arial"/>
        </w:rPr>
      </w:pPr>
      <w:r w:rsidRPr="00C40E8A">
        <w:rPr>
          <w:rFonts w:ascii="Arial" w:hAnsi="Arial" w:cs="Arial"/>
        </w:rPr>
        <w:t>Zamawiające nie żąda wniesienia wadium.</w:t>
      </w:r>
    </w:p>
    <w:p w14:paraId="27973770" w14:textId="77777777" w:rsidR="00004B09" w:rsidRPr="00C40E8A" w:rsidRDefault="00004B09" w:rsidP="00C40E8A">
      <w:pPr>
        <w:spacing w:line="276" w:lineRule="auto"/>
        <w:rPr>
          <w:rFonts w:ascii="Arial" w:hAnsi="Arial" w:cs="Arial"/>
        </w:rPr>
      </w:pPr>
    </w:p>
    <w:p w14:paraId="459A1635" w14:textId="64518CE6" w:rsidR="008B469F" w:rsidRPr="00C40E8A" w:rsidRDefault="008B469F" w:rsidP="00C40E8A">
      <w:pPr>
        <w:spacing w:line="276" w:lineRule="auto"/>
        <w:rPr>
          <w:rFonts w:ascii="Arial" w:hAnsi="Arial" w:cs="Arial"/>
          <w:b/>
        </w:rPr>
      </w:pPr>
      <w:r w:rsidRPr="00C40E8A">
        <w:rPr>
          <w:rFonts w:ascii="Arial" w:hAnsi="Arial" w:cs="Arial"/>
          <w:b/>
        </w:rPr>
        <w:t>1</w:t>
      </w:r>
      <w:r w:rsidR="003E35DB" w:rsidRPr="00C40E8A">
        <w:rPr>
          <w:rFonts w:ascii="Arial" w:hAnsi="Arial" w:cs="Arial"/>
          <w:b/>
        </w:rPr>
        <w:t>7</w:t>
      </w:r>
      <w:r w:rsidRPr="00C40E8A">
        <w:rPr>
          <w:rFonts w:ascii="Arial" w:hAnsi="Arial" w:cs="Arial"/>
          <w:b/>
        </w:rPr>
        <w:t>. ZABEZPIECZENIE NALEŻYTEGO WYKONANIA UMOWY.</w:t>
      </w:r>
    </w:p>
    <w:p w14:paraId="6611BD3A" w14:textId="06607CD8" w:rsidR="000A7A53" w:rsidRPr="00C40E8A" w:rsidRDefault="000A7A53" w:rsidP="00C40E8A">
      <w:pPr>
        <w:spacing w:line="276" w:lineRule="auto"/>
        <w:ind w:left="142"/>
        <w:rPr>
          <w:rFonts w:ascii="Arial" w:hAnsi="Arial" w:cs="Arial"/>
        </w:rPr>
      </w:pPr>
      <w:r w:rsidRPr="00C40E8A">
        <w:rPr>
          <w:rFonts w:ascii="Arial" w:hAnsi="Arial" w:cs="Arial"/>
        </w:rPr>
        <w:t>Zamawiające nie żąda wniesienia zabezpieczenia należytego wykonania umowy.</w:t>
      </w:r>
    </w:p>
    <w:p w14:paraId="2EF7EC85" w14:textId="77777777" w:rsidR="000A7A53" w:rsidRPr="00C40E8A" w:rsidRDefault="000A7A53" w:rsidP="00C40E8A">
      <w:pPr>
        <w:spacing w:line="276" w:lineRule="auto"/>
        <w:rPr>
          <w:rFonts w:ascii="Arial" w:hAnsi="Arial" w:cs="Arial"/>
        </w:rPr>
      </w:pPr>
    </w:p>
    <w:p w14:paraId="0E91A27E" w14:textId="7C32234F" w:rsidR="008B469F" w:rsidRPr="00C40E8A" w:rsidRDefault="008B469F" w:rsidP="00C40E8A">
      <w:pPr>
        <w:spacing w:line="276" w:lineRule="auto"/>
        <w:rPr>
          <w:rFonts w:ascii="Arial" w:hAnsi="Arial" w:cs="Arial"/>
          <w:b/>
        </w:rPr>
      </w:pPr>
      <w:r w:rsidRPr="00C40E8A">
        <w:rPr>
          <w:rFonts w:ascii="Arial" w:hAnsi="Arial" w:cs="Arial"/>
          <w:b/>
        </w:rPr>
        <w:lastRenderedPageBreak/>
        <w:t>1</w:t>
      </w:r>
      <w:r w:rsidR="004B7D59" w:rsidRPr="00C40E8A">
        <w:rPr>
          <w:rFonts w:ascii="Arial" w:hAnsi="Arial" w:cs="Arial"/>
          <w:b/>
        </w:rPr>
        <w:t>8</w:t>
      </w:r>
      <w:r w:rsidRPr="00C40E8A">
        <w:rPr>
          <w:rFonts w:ascii="Arial" w:hAnsi="Arial" w:cs="Arial"/>
          <w:b/>
        </w:rPr>
        <w:t>.</w:t>
      </w:r>
      <w:r w:rsidRPr="00C40E8A">
        <w:rPr>
          <w:rFonts w:ascii="Arial" w:hAnsi="Arial" w:cs="Arial"/>
        </w:rPr>
        <w:t xml:space="preserve"> </w:t>
      </w:r>
      <w:r w:rsidRPr="00C40E8A">
        <w:rPr>
          <w:rFonts w:ascii="Arial" w:hAnsi="Arial" w:cs="Arial"/>
          <w:b/>
        </w:rPr>
        <w:t>MIEJSCE I TERMIN SKŁADANIA OFERT.</w:t>
      </w:r>
    </w:p>
    <w:p w14:paraId="041367C3" w14:textId="68F1D584" w:rsidR="009F7FE2" w:rsidRPr="00C40E8A" w:rsidRDefault="009F7FE2"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8</w:t>
      </w:r>
      <w:r w:rsidRPr="00C40E8A">
        <w:rPr>
          <w:rFonts w:ascii="Arial" w:hAnsi="Arial" w:cs="Arial"/>
          <w:b/>
        </w:rPr>
        <w:t>.1.</w:t>
      </w:r>
      <w:r w:rsidRPr="00C40E8A">
        <w:rPr>
          <w:rFonts w:ascii="Arial" w:hAnsi="Arial" w:cs="Arial"/>
        </w:rPr>
        <w:t xml:space="preserve"> Ofertę należy składać </w:t>
      </w:r>
      <w:r w:rsidRPr="00C40E8A">
        <w:rPr>
          <w:rFonts w:ascii="Arial" w:hAnsi="Arial" w:cs="Arial"/>
          <w:b/>
        </w:rPr>
        <w:t xml:space="preserve">za pośrednictwem Platformy zakupowej: </w:t>
      </w:r>
      <w:hyperlink r:id="rId30" w:history="1">
        <w:r w:rsidRPr="00C40E8A">
          <w:rPr>
            <w:rStyle w:val="Hipercze"/>
            <w:rFonts w:ascii="Arial" w:hAnsi="Arial" w:cs="Arial"/>
            <w:u w:val="none"/>
          </w:rPr>
          <w:t>https://platformazakupowa.pl</w:t>
        </w:r>
      </w:hyperlink>
      <w:r w:rsidRPr="00C40E8A">
        <w:rPr>
          <w:rFonts w:ascii="Arial" w:hAnsi="Arial" w:cs="Arial"/>
        </w:rPr>
        <w:t xml:space="preserve"> </w:t>
      </w:r>
      <w:r w:rsidRPr="00C40E8A">
        <w:rPr>
          <w:rFonts w:ascii="Arial" w:hAnsi="Arial" w:cs="Arial"/>
          <w:b/>
        </w:rPr>
        <w:t>lub poprzez profil nabywcy</w:t>
      </w:r>
      <w:r w:rsidRPr="00C40E8A">
        <w:rPr>
          <w:rFonts w:ascii="Arial" w:hAnsi="Arial" w:cs="Arial"/>
        </w:rPr>
        <w:t xml:space="preserve">: </w:t>
      </w:r>
      <w:hyperlink r:id="rId31" w:history="1">
        <w:r w:rsidRPr="00C40E8A">
          <w:rPr>
            <w:rStyle w:val="Hipercze"/>
            <w:rFonts w:ascii="Arial" w:hAnsi="Arial" w:cs="Arial"/>
            <w:u w:val="none"/>
          </w:rPr>
          <w:t>https://platformazakupowa.pl/pn/zdw_opole</w:t>
        </w:r>
      </w:hyperlink>
      <w:r w:rsidRPr="00C40E8A">
        <w:rPr>
          <w:rFonts w:ascii="Arial" w:hAnsi="Arial" w:cs="Arial"/>
        </w:rPr>
        <w:t xml:space="preserve"> w terminie </w:t>
      </w:r>
      <w:r w:rsidRPr="00C40E8A">
        <w:rPr>
          <w:rFonts w:ascii="Arial" w:hAnsi="Arial" w:cs="Arial"/>
          <w:b/>
        </w:rPr>
        <w:t xml:space="preserve">do dnia </w:t>
      </w:r>
      <w:bookmarkStart w:id="22" w:name="_Hlk214609659"/>
      <w:r w:rsidR="00090FB9" w:rsidRPr="00C40E8A">
        <w:rPr>
          <w:rFonts w:ascii="Arial" w:hAnsi="Arial" w:cs="Arial"/>
          <w:b/>
          <w:bCs/>
        </w:rPr>
        <w:t>0</w:t>
      </w:r>
      <w:r w:rsidR="00EB1C32">
        <w:rPr>
          <w:rFonts w:ascii="Arial" w:hAnsi="Arial" w:cs="Arial"/>
          <w:b/>
          <w:bCs/>
        </w:rPr>
        <w:t>8</w:t>
      </w:r>
      <w:r w:rsidRPr="00C40E8A">
        <w:rPr>
          <w:rFonts w:ascii="Arial" w:hAnsi="Arial" w:cs="Arial"/>
          <w:b/>
          <w:bCs/>
        </w:rPr>
        <w:t>.</w:t>
      </w:r>
      <w:r w:rsidR="007E00B2" w:rsidRPr="00C40E8A">
        <w:rPr>
          <w:rFonts w:ascii="Arial" w:hAnsi="Arial" w:cs="Arial"/>
          <w:b/>
        </w:rPr>
        <w:t>1</w:t>
      </w:r>
      <w:r w:rsidR="00E82CE0" w:rsidRPr="00C40E8A">
        <w:rPr>
          <w:rFonts w:ascii="Arial" w:hAnsi="Arial" w:cs="Arial"/>
          <w:b/>
        </w:rPr>
        <w:t>2</w:t>
      </w:r>
      <w:r w:rsidRPr="00C40E8A">
        <w:rPr>
          <w:rFonts w:ascii="Arial" w:hAnsi="Arial" w:cs="Arial"/>
          <w:b/>
        </w:rPr>
        <w:t>.</w:t>
      </w:r>
      <w:r w:rsidRPr="00C40E8A">
        <w:rPr>
          <w:rFonts w:ascii="Arial" w:hAnsi="Arial" w:cs="Arial"/>
          <w:b/>
          <w:bCs/>
        </w:rPr>
        <w:t>202</w:t>
      </w:r>
      <w:r w:rsidR="00090FB9" w:rsidRPr="00C40E8A">
        <w:rPr>
          <w:rFonts w:ascii="Arial" w:hAnsi="Arial" w:cs="Arial"/>
          <w:b/>
          <w:bCs/>
        </w:rPr>
        <w:t>5</w:t>
      </w:r>
      <w:bookmarkEnd w:id="22"/>
      <w:r w:rsidRPr="00C40E8A">
        <w:rPr>
          <w:rFonts w:ascii="Arial" w:hAnsi="Arial" w:cs="Arial"/>
          <w:b/>
        </w:rPr>
        <w:t xml:space="preserve"> r. do godz. 1</w:t>
      </w:r>
      <w:r w:rsidR="00EE18E7" w:rsidRPr="00C40E8A">
        <w:rPr>
          <w:rFonts w:ascii="Arial" w:hAnsi="Arial" w:cs="Arial"/>
          <w:b/>
        </w:rPr>
        <w:t>0</w:t>
      </w:r>
      <w:r w:rsidRPr="00C40E8A">
        <w:rPr>
          <w:rFonts w:ascii="Arial" w:hAnsi="Arial" w:cs="Arial"/>
          <w:b/>
        </w:rPr>
        <w:t>:00</w:t>
      </w:r>
      <w:r w:rsidRPr="00C40E8A">
        <w:rPr>
          <w:rFonts w:ascii="Arial" w:hAnsi="Arial" w:cs="Arial"/>
        </w:rPr>
        <w:t>.</w:t>
      </w:r>
    </w:p>
    <w:p w14:paraId="778048DA" w14:textId="3C82F25A" w:rsidR="009F7FE2" w:rsidRPr="00C40E8A" w:rsidRDefault="009F7FE2"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8</w:t>
      </w:r>
      <w:r w:rsidRPr="00C40E8A">
        <w:rPr>
          <w:rFonts w:ascii="Arial" w:hAnsi="Arial" w:cs="Arial"/>
          <w:b/>
        </w:rPr>
        <w:t>.2.</w:t>
      </w:r>
      <w:r w:rsidRPr="00C40E8A">
        <w:rPr>
          <w:rFonts w:ascii="Arial" w:hAnsi="Arial" w:cs="Arial"/>
        </w:rPr>
        <w:t xml:space="preserve"> Wykonawca składa ofertę za pośrednictwem formularza składania oferty dostępnego na Platformie zakupowej: </w:t>
      </w:r>
      <w:hyperlink r:id="rId32" w:history="1">
        <w:r w:rsidRPr="00C40E8A">
          <w:rPr>
            <w:rStyle w:val="Hipercze"/>
            <w:rFonts w:ascii="Arial" w:hAnsi="Arial" w:cs="Arial"/>
            <w:u w:val="none"/>
          </w:rPr>
          <w:t>https://platformazakupowa.pl</w:t>
        </w:r>
      </w:hyperlink>
      <w:r w:rsidRPr="00C40E8A">
        <w:rPr>
          <w:rFonts w:ascii="Arial" w:hAnsi="Arial" w:cs="Arial"/>
        </w:rPr>
        <w:t xml:space="preserve"> lub poprzez profil nabywcy: </w:t>
      </w:r>
      <w:hyperlink r:id="rId33" w:history="1">
        <w:r w:rsidRPr="00C40E8A">
          <w:rPr>
            <w:rStyle w:val="Hipercze"/>
            <w:rFonts w:ascii="Arial" w:hAnsi="Arial" w:cs="Arial"/>
            <w:u w:val="none"/>
          </w:rPr>
          <w:t>https://platformazakupowa.pl/pn/zdw_opole</w:t>
        </w:r>
      </w:hyperlink>
      <w:r w:rsidRPr="00C40E8A">
        <w:rPr>
          <w:rFonts w:ascii="Arial" w:hAnsi="Arial" w:cs="Arial"/>
        </w:rPr>
        <w:t>:</w:t>
      </w:r>
    </w:p>
    <w:p w14:paraId="0F77C910" w14:textId="45FB1D41" w:rsidR="009F7FE2" w:rsidRPr="00C40E8A" w:rsidRDefault="009F7FE2" w:rsidP="00C40E8A">
      <w:pPr>
        <w:pStyle w:val="Tekstpodstawowywcity3"/>
        <w:spacing w:line="276" w:lineRule="auto"/>
        <w:ind w:left="284" w:hanging="142"/>
        <w:jc w:val="left"/>
        <w:rPr>
          <w:rFonts w:ascii="Arial" w:hAnsi="Arial" w:cs="Arial"/>
        </w:rPr>
      </w:pPr>
      <w:r w:rsidRPr="00C40E8A">
        <w:rPr>
          <w:rFonts w:ascii="Arial" w:hAnsi="Arial" w:cs="Arial"/>
        </w:rPr>
        <w:t xml:space="preserve">a) w kolumnie „Dołącz plik” poprzez kliknięcie w spinacz, należy wybrać docelowy plik, który ma zostać wczytany jako załącznik i zatwierdzić poprzez polecenie „OK”. Wszelkie informacje stanowiące tajemnicę przedsiębiorstwa w rozumieniu </w:t>
      </w:r>
      <w:bookmarkStart w:id="23" w:name="_Hlk215050058"/>
      <w:r w:rsidRPr="00C40E8A">
        <w:rPr>
          <w:rFonts w:ascii="Arial" w:hAnsi="Arial" w:cs="Arial"/>
        </w:rPr>
        <w:t>ustawy z dnia 16 kwietnia 1993 r. o zwalczaniu nieuczciwej konkurencji</w:t>
      </w:r>
      <w:r w:rsidR="00622153" w:rsidRPr="00C40E8A">
        <w:rPr>
          <w:rFonts w:ascii="Arial" w:hAnsi="Arial" w:cs="Arial"/>
        </w:rPr>
        <w:t xml:space="preserve"> (Dz. U. 2022 poz. 1233 – tekst jednolity)</w:t>
      </w:r>
      <w:bookmarkEnd w:id="23"/>
      <w:r w:rsidR="00622153" w:rsidRPr="00C40E8A">
        <w:rPr>
          <w:rFonts w:ascii="Arial" w:hAnsi="Arial" w:cs="Arial"/>
        </w:rPr>
        <w:t xml:space="preserve">, </w:t>
      </w:r>
      <w:r w:rsidRPr="00C40E8A">
        <w:rPr>
          <w:rFonts w:ascii="Arial" w:hAnsi="Arial" w:cs="Arial"/>
        </w:rPr>
        <w:t>które wykonawca zastrzeże jako tajemnicę</w:t>
      </w:r>
      <w:r w:rsidR="00866EF5" w:rsidRPr="00C40E8A">
        <w:rPr>
          <w:rFonts w:ascii="Arial" w:hAnsi="Arial" w:cs="Arial"/>
        </w:rPr>
        <w:t xml:space="preserve"> </w:t>
      </w:r>
      <w:r w:rsidRPr="00C40E8A">
        <w:rPr>
          <w:rFonts w:ascii="Arial" w:hAnsi="Arial" w:cs="Arial"/>
        </w:rPr>
        <w:t xml:space="preserve">przedsiębiorstwa, powinny zostać załączone w osobnym miejscu składania oferty przeznaczonym na zamieszczenie „Tajemnicy przedsiębiorstwa”. Zaleca </w:t>
      </w:r>
      <w:proofErr w:type="gramStart"/>
      <w:r w:rsidRPr="00C40E8A">
        <w:rPr>
          <w:rFonts w:ascii="Arial" w:hAnsi="Arial" w:cs="Arial"/>
        </w:rPr>
        <w:t>się</w:t>
      </w:r>
      <w:proofErr w:type="gramEnd"/>
      <w:r w:rsidRPr="00C40E8A">
        <w:rPr>
          <w:rFonts w:ascii="Arial" w:hAnsi="Arial" w:cs="Arial"/>
        </w:rPr>
        <w:t xml:space="preserve"> aby każdy dokument zawierający tajemnicę przedsiębiorstwa został zamieszczony w odrębnym pliku.</w:t>
      </w:r>
    </w:p>
    <w:p w14:paraId="465A299C" w14:textId="77777777" w:rsidR="00847AC6" w:rsidRPr="00C40E8A" w:rsidRDefault="009F7FE2" w:rsidP="00C40E8A">
      <w:pPr>
        <w:pStyle w:val="Tekstpodstawowywcity3"/>
        <w:spacing w:line="276" w:lineRule="auto"/>
        <w:ind w:left="284" w:firstLine="0"/>
        <w:jc w:val="left"/>
        <w:rPr>
          <w:rFonts w:ascii="Arial" w:hAnsi="Arial" w:cs="Arial"/>
        </w:rPr>
      </w:pPr>
      <w:r w:rsidRPr="00C40E8A">
        <w:rPr>
          <w:rFonts w:ascii="Arial" w:hAnsi="Arial" w:cs="Arial"/>
        </w:rPr>
        <w:t>Po wypełnieniu formularza składania oferty i załadowaniu wszystkich wymaganych załączników należy kliknąć przycisk „Przejdź do podsumowania”, a następnie użyć polecenia „Złóż ofertę”</w:t>
      </w:r>
      <w:r w:rsidR="004B7D59" w:rsidRPr="00C40E8A">
        <w:rPr>
          <w:rFonts w:ascii="Arial" w:hAnsi="Arial" w:cs="Arial"/>
        </w:rPr>
        <w:t>,</w:t>
      </w:r>
    </w:p>
    <w:p w14:paraId="3723A0EB" w14:textId="6D6E9515" w:rsidR="009F7FE2" w:rsidRPr="00C40E8A" w:rsidRDefault="009F7FE2" w:rsidP="00C40E8A">
      <w:pPr>
        <w:pStyle w:val="Tekstpodstawowywcity3"/>
        <w:spacing w:line="276" w:lineRule="auto"/>
        <w:ind w:left="284" w:hanging="142"/>
        <w:jc w:val="left"/>
        <w:rPr>
          <w:rFonts w:ascii="Arial" w:hAnsi="Arial" w:cs="Arial"/>
        </w:rPr>
      </w:pPr>
      <w:r w:rsidRPr="00C40E8A">
        <w:rPr>
          <w:rFonts w:ascii="Arial" w:hAnsi="Arial" w:cs="Arial"/>
        </w:rPr>
        <w:t>b) o terminie złożenia oferty decyduje czas pełnego przeprocesowania złożenia oferty na platformie.</w:t>
      </w:r>
    </w:p>
    <w:p w14:paraId="6CE13A80" w14:textId="34D421C7" w:rsidR="00D51818" w:rsidRPr="00C40E8A" w:rsidRDefault="00D51818"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8</w:t>
      </w:r>
      <w:r w:rsidRPr="00C40E8A">
        <w:rPr>
          <w:rFonts w:ascii="Arial" w:hAnsi="Arial" w:cs="Arial"/>
          <w:b/>
        </w:rPr>
        <w:t xml:space="preserve">.3. </w:t>
      </w:r>
      <w:r w:rsidRPr="00C40E8A">
        <w:rPr>
          <w:rFonts w:ascii="Arial" w:hAnsi="Arial" w:cs="Arial"/>
        </w:rPr>
        <w:t>Zamawiający odrzuca ofertę, jeżeli została złożona po terminie składania ofert.</w:t>
      </w:r>
    </w:p>
    <w:p w14:paraId="6287FC35" w14:textId="77777777" w:rsidR="007A1043" w:rsidRPr="00C40E8A" w:rsidRDefault="007A1043" w:rsidP="00C40E8A">
      <w:pPr>
        <w:pStyle w:val="Tekstpodstawowy"/>
        <w:spacing w:line="276" w:lineRule="auto"/>
        <w:jc w:val="left"/>
        <w:rPr>
          <w:rFonts w:ascii="Arial" w:hAnsi="Arial" w:cs="Arial"/>
          <w:b/>
        </w:rPr>
      </w:pPr>
    </w:p>
    <w:p w14:paraId="45162501" w14:textId="7E56C9C8" w:rsidR="008B469F" w:rsidRPr="00C40E8A" w:rsidRDefault="008B469F" w:rsidP="00C40E8A">
      <w:pPr>
        <w:pStyle w:val="Tekstpodstawowy"/>
        <w:spacing w:line="276" w:lineRule="auto"/>
        <w:jc w:val="left"/>
        <w:rPr>
          <w:rFonts w:ascii="Arial" w:hAnsi="Arial" w:cs="Arial"/>
          <w:b/>
        </w:rPr>
      </w:pPr>
      <w:r w:rsidRPr="00C40E8A">
        <w:rPr>
          <w:rFonts w:ascii="Arial" w:hAnsi="Arial" w:cs="Arial"/>
          <w:b/>
        </w:rPr>
        <w:t>1</w:t>
      </w:r>
      <w:r w:rsidR="004B7D59" w:rsidRPr="00C40E8A">
        <w:rPr>
          <w:rFonts w:ascii="Arial" w:hAnsi="Arial" w:cs="Arial"/>
          <w:b/>
        </w:rPr>
        <w:t>9</w:t>
      </w:r>
      <w:r w:rsidRPr="00C40E8A">
        <w:rPr>
          <w:rFonts w:ascii="Arial" w:hAnsi="Arial" w:cs="Arial"/>
          <w:b/>
        </w:rPr>
        <w:t>. OTWARCI</w:t>
      </w:r>
      <w:r w:rsidR="00234BCF" w:rsidRPr="00C40E8A">
        <w:rPr>
          <w:rFonts w:ascii="Arial" w:hAnsi="Arial" w:cs="Arial"/>
          <w:b/>
        </w:rPr>
        <w:t>E</w:t>
      </w:r>
      <w:r w:rsidRPr="00C40E8A">
        <w:rPr>
          <w:rFonts w:ascii="Arial" w:hAnsi="Arial" w:cs="Arial"/>
          <w:b/>
        </w:rPr>
        <w:t xml:space="preserve"> OFERT.</w:t>
      </w:r>
    </w:p>
    <w:p w14:paraId="7D9663F0" w14:textId="2D5CC5C2" w:rsidR="008B469F" w:rsidRPr="00C40E8A" w:rsidRDefault="008B469F" w:rsidP="00C40E8A">
      <w:pPr>
        <w:pStyle w:val="Tekstpodstawowy"/>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9</w:t>
      </w:r>
      <w:r w:rsidRPr="00C40E8A">
        <w:rPr>
          <w:rFonts w:ascii="Arial" w:hAnsi="Arial" w:cs="Arial"/>
          <w:b/>
        </w:rPr>
        <w:t>.1.</w:t>
      </w:r>
      <w:r w:rsidRPr="00C40E8A">
        <w:rPr>
          <w:rFonts w:ascii="Arial" w:hAnsi="Arial" w:cs="Arial"/>
        </w:rPr>
        <w:t xml:space="preserve"> </w:t>
      </w:r>
      <w:r w:rsidR="00F50982" w:rsidRPr="00C40E8A">
        <w:rPr>
          <w:rFonts w:ascii="Arial" w:hAnsi="Arial" w:cs="Arial"/>
        </w:rPr>
        <w:t>O</w:t>
      </w:r>
      <w:r w:rsidRPr="00C40E8A">
        <w:rPr>
          <w:rFonts w:ascii="Arial" w:hAnsi="Arial" w:cs="Arial"/>
        </w:rPr>
        <w:t xml:space="preserve">twarcie ofert odbędzie się </w:t>
      </w:r>
      <w:r w:rsidRPr="00C40E8A">
        <w:rPr>
          <w:rFonts w:ascii="Arial" w:hAnsi="Arial" w:cs="Arial"/>
          <w:b/>
        </w:rPr>
        <w:t xml:space="preserve">dnia </w:t>
      </w:r>
      <w:r w:rsidR="00090FB9" w:rsidRPr="00C40E8A">
        <w:rPr>
          <w:rFonts w:ascii="Arial" w:hAnsi="Arial" w:cs="Arial"/>
          <w:b/>
          <w:bCs/>
        </w:rPr>
        <w:t>0</w:t>
      </w:r>
      <w:r w:rsidR="00EB1C32">
        <w:rPr>
          <w:rFonts w:ascii="Arial" w:hAnsi="Arial" w:cs="Arial"/>
          <w:b/>
          <w:bCs/>
        </w:rPr>
        <w:t>8</w:t>
      </w:r>
      <w:r w:rsidR="00090FB9" w:rsidRPr="00C40E8A">
        <w:rPr>
          <w:rFonts w:ascii="Arial" w:hAnsi="Arial" w:cs="Arial"/>
          <w:b/>
          <w:bCs/>
        </w:rPr>
        <w:t>.</w:t>
      </w:r>
      <w:r w:rsidR="00090FB9" w:rsidRPr="00C40E8A">
        <w:rPr>
          <w:rFonts w:ascii="Arial" w:hAnsi="Arial" w:cs="Arial"/>
          <w:b/>
        </w:rPr>
        <w:t>12.</w:t>
      </w:r>
      <w:r w:rsidR="00090FB9" w:rsidRPr="00C40E8A">
        <w:rPr>
          <w:rFonts w:ascii="Arial" w:hAnsi="Arial" w:cs="Arial"/>
          <w:b/>
          <w:bCs/>
        </w:rPr>
        <w:t>2025</w:t>
      </w:r>
      <w:r w:rsidRPr="00C40E8A">
        <w:rPr>
          <w:rFonts w:ascii="Arial" w:hAnsi="Arial" w:cs="Arial"/>
          <w:b/>
        </w:rPr>
        <w:t xml:space="preserve"> r. o godz. 1</w:t>
      </w:r>
      <w:r w:rsidR="00EE18E7" w:rsidRPr="00C40E8A">
        <w:rPr>
          <w:rFonts w:ascii="Arial" w:hAnsi="Arial" w:cs="Arial"/>
          <w:b/>
        </w:rPr>
        <w:t>0</w:t>
      </w:r>
      <w:r w:rsidRPr="00C40E8A">
        <w:rPr>
          <w:rFonts w:ascii="Arial" w:hAnsi="Arial" w:cs="Arial"/>
          <w:b/>
        </w:rPr>
        <w:t>:</w:t>
      </w:r>
      <w:r w:rsidR="00F50982" w:rsidRPr="00C40E8A">
        <w:rPr>
          <w:rFonts w:ascii="Arial" w:hAnsi="Arial" w:cs="Arial"/>
          <w:b/>
        </w:rPr>
        <w:t>30</w:t>
      </w:r>
      <w:r w:rsidRPr="00C40E8A">
        <w:rPr>
          <w:rFonts w:ascii="Arial" w:hAnsi="Arial" w:cs="Arial"/>
        </w:rPr>
        <w:t xml:space="preserve"> w Zarządzie Dróg Wojewódzkich w Opolu, ul. Oleska 127 </w:t>
      </w:r>
      <w:r w:rsidR="00D51818" w:rsidRPr="00C40E8A">
        <w:rPr>
          <w:rFonts w:ascii="Arial" w:hAnsi="Arial" w:cs="Arial"/>
          <w:b/>
        </w:rPr>
        <w:t xml:space="preserve">za pośrednictwem Platformy zakupowej: </w:t>
      </w:r>
      <w:hyperlink r:id="rId34" w:history="1">
        <w:r w:rsidR="00D51818" w:rsidRPr="00C40E8A">
          <w:rPr>
            <w:rStyle w:val="Hipercze"/>
            <w:rFonts w:ascii="Arial" w:hAnsi="Arial" w:cs="Arial"/>
            <w:u w:val="none"/>
          </w:rPr>
          <w:t>https://platformazakupowa.pl</w:t>
        </w:r>
      </w:hyperlink>
      <w:r w:rsidR="00D51818" w:rsidRPr="00C40E8A">
        <w:rPr>
          <w:rFonts w:ascii="Arial" w:hAnsi="Arial" w:cs="Arial"/>
        </w:rPr>
        <w:t xml:space="preserve"> poprzez odszyfrowanie i otwarcie ofert.</w:t>
      </w:r>
    </w:p>
    <w:p w14:paraId="0D84E075" w14:textId="15ECC7A5" w:rsidR="008B469F" w:rsidRPr="00C40E8A" w:rsidRDefault="008B469F"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9</w:t>
      </w:r>
      <w:r w:rsidRPr="00C40E8A">
        <w:rPr>
          <w:rFonts w:ascii="Arial" w:hAnsi="Arial" w:cs="Arial"/>
          <w:b/>
        </w:rPr>
        <w:t>.2.</w:t>
      </w:r>
      <w:r w:rsidRPr="00C40E8A">
        <w:rPr>
          <w:rFonts w:ascii="Arial" w:hAnsi="Arial" w:cs="Arial"/>
        </w:rPr>
        <w:t xml:space="preserve"> </w:t>
      </w:r>
      <w:r w:rsidR="00F96019" w:rsidRPr="00C40E8A">
        <w:rPr>
          <w:rFonts w:ascii="Arial" w:hAnsi="Arial" w:cs="Arial"/>
        </w:rPr>
        <w:t>Zamawiający, najpóźniej</w:t>
      </w:r>
      <w:r w:rsidRPr="00C40E8A">
        <w:rPr>
          <w:rFonts w:ascii="Arial" w:hAnsi="Arial" w:cs="Arial"/>
        </w:rPr>
        <w:t xml:space="preserve"> przed otwarciem ofert</w:t>
      </w:r>
      <w:r w:rsidR="00D51818" w:rsidRPr="00C40E8A">
        <w:rPr>
          <w:rFonts w:ascii="Arial" w:hAnsi="Arial" w:cs="Arial"/>
        </w:rPr>
        <w:t>,</w:t>
      </w:r>
      <w:r w:rsidRPr="00C40E8A">
        <w:rPr>
          <w:rFonts w:ascii="Arial" w:hAnsi="Arial" w:cs="Arial"/>
        </w:rPr>
        <w:t xml:space="preserve"> </w:t>
      </w:r>
      <w:r w:rsidR="00F96019" w:rsidRPr="00C40E8A">
        <w:rPr>
          <w:rFonts w:ascii="Arial" w:hAnsi="Arial" w:cs="Arial"/>
        </w:rPr>
        <w:t>udostępnia na stronie internetowej prowadzonego postępowania informację o</w:t>
      </w:r>
      <w:r w:rsidRPr="00C40E8A">
        <w:rPr>
          <w:rFonts w:ascii="Arial" w:hAnsi="Arial" w:cs="Arial"/>
        </w:rPr>
        <w:t xml:space="preserve"> kwo</w:t>
      </w:r>
      <w:r w:rsidR="00F96019" w:rsidRPr="00C40E8A">
        <w:rPr>
          <w:rFonts w:ascii="Arial" w:hAnsi="Arial" w:cs="Arial"/>
        </w:rPr>
        <w:t>cie</w:t>
      </w:r>
      <w:r w:rsidRPr="00C40E8A">
        <w:rPr>
          <w:rFonts w:ascii="Arial" w:hAnsi="Arial" w:cs="Arial"/>
        </w:rPr>
        <w:t>, jaką zamierza przeznaczyć na sfinansowanie zamówienia.</w:t>
      </w:r>
    </w:p>
    <w:p w14:paraId="3DA39C21" w14:textId="4068C812" w:rsidR="00550C2F" w:rsidRPr="00C40E8A" w:rsidRDefault="00550C2F" w:rsidP="00C40E8A">
      <w:pPr>
        <w:pStyle w:val="Tekstpodstawowywcity3"/>
        <w:spacing w:line="276" w:lineRule="auto"/>
        <w:ind w:left="142" w:hanging="142"/>
        <w:jc w:val="left"/>
        <w:rPr>
          <w:rFonts w:ascii="Arial" w:hAnsi="Arial" w:cs="Arial"/>
        </w:rPr>
      </w:pPr>
      <w:r w:rsidRPr="00C40E8A">
        <w:rPr>
          <w:rFonts w:ascii="Arial" w:hAnsi="Arial" w:cs="Arial"/>
          <w:b/>
        </w:rPr>
        <w:t>1</w:t>
      </w:r>
      <w:r w:rsidR="004B7D59" w:rsidRPr="00C40E8A">
        <w:rPr>
          <w:rFonts w:ascii="Arial" w:hAnsi="Arial" w:cs="Arial"/>
          <w:b/>
        </w:rPr>
        <w:t>9</w:t>
      </w:r>
      <w:r w:rsidRPr="00C40E8A">
        <w:rPr>
          <w:rFonts w:ascii="Arial" w:hAnsi="Arial" w:cs="Arial"/>
          <w:b/>
        </w:rPr>
        <w:t>.</w:t>
      </w:r>
      <w:r w:rsidR="00234BCF" w:rsidRPr="00C40E8A">
        <w:rPr>
          <w:rFonts w:ascii="Arial" w:hAnsi="Arial" w:cs="Arial"/>
          <w:b/>
        </w:rPr>
        <w:t>3</w:t>
      </w:r>
      <w:r w:rsidRPr="00C40E8A">
        <w:rPr>
          <w:rFonts w:ascii="Arial" w:hAnsi="Arial" w:cs="Arial"/>
          <w:b/>
        </w:rPr>
        <w:t>.</w:t>
      </w:r>
      <w:r w:rsidRPr="00C40E8A">
        <w:rPr>
          <w:rFonts w:ascii="Arial" w:hAnsi="Arial" w:cs="Arial"/>
        </w:rPr>
        <w:t xml:space="preserve"> Niezwłocznie po otwarciu ofert zamawiający zamieszcza na stronie internetowej</w:t>
      </w:r>
      <w:r w:rsidR="00777DB5" w:rsidRPr="00C40E8A">
        <w:rPr>
          <w:rFonts w:ascii="Arial" w:hAnsi="Arial" w:cs="Arial"/>
        </w:rPr>
        <w:t xml:space="preserve"> prowadzonego postępowania</w:t>
      </w:r>
      <w:r w:rsidRPr="00C40E8A">
        <w:rPr>
          <w:rFonts w:ascii="Arial" w:hAnsi="Arial" w:cs="Arial"/>
        </w:rPr>
        <w:t xml:space="preserve"> informacje </w:t>
      </w:r>
      <w:r w:rsidR="00777DB5" w:rsidRPr="00C40E8A">
        <w:rPr>
          <w:rFonts w:ascii="Arial" w:hAnsi="Arial" w:cs="Arial"/>
        </w:rPr>
        <w:t>o</w:t>
      </w:r>
      <w:r w:rsidRPr="00C40E8A">
        <w:rPr>
          <w:rFonts w:ascii="Arial" w:hAnsi="Arial" w:cs="Arial"/>
        </w:rPr>
        <w:t>:</w:t>
      </w:r>
    </w:p>
    <w:p w14:paraId="48A97D99" w14:textId="69B55305" w:rsidR="00550C2F" w:rsidRPr="00C40E8A" w:rsidRDefault="00550C2F" w:rsidP="00C40E8A">
      <w:pPr>
        <w:pStyle w:val="Tekstpodstawowywcity3"/>
        <w:spacing w:line="276" w:lineRule="auto"/>
        <w:ind w:left="284" w:hanging="142"/>
        <w:jc w:val="left"/>
        <w:rPr>
          <w:rFonts w:ascii="Arial" w:hAnsi="Arial" w:cs="Arial"/>
        </w:rPr>
      </w:pPr>
      <w:r w:rsidRPr="00C40E8A">
        <w:rPr>
          <w:rFonts w:ascii="Arial" w:hAnsi="Arial" w:cs="Arial"/>
        </w:rPr>
        <w:t xml:space="preserve">1) </w:t>
      </w:r>
      <w:r w:rsidR="00D51818" w:rsidRPr="00C40E8A">
        <w:rPr>
          <w:rFonts w:ascii="Arial" w:hAnsi="Arial" w:cs="Arial"/>
        </w:rPr>
        <w:t>nazwach</w:t>
      </w:r>
      <w:r w:rsidR="00777DB5" w:rsidRPr="00C40E8A">
        <w:rPr>
          <w:rFonts w:ascii="Arial" w:hAnsi="Arial" w:cs="Arial"/>
        </w:rPr>
        <w:t xml:space="preserve"> albo imionach i nazwiskach</w:t>
      </w:r>
      <w:r w:rsidRPr="00C40E8A">
        <w:rPr>
          <w:rFonts w:ascii="Arial" w:hAnsi="Arial" w:cs="Arial"/>
        </w:rPr>
        <w:t xml:space="preserve"> oraz </w:t>
      </w:r>
      <w:r w:rsidR="00777DB5" w:rsidRPr="00C40E8A">
        <w:rPr>
          <w:rFonts w:ascii="Arial" w:hAnsi="Arial" w:cs="Arial"/>
        </w:rPr>
        <w:t xml:space="preserve">siedzibach lub miejscach </w:t>
      </w:r>
      <w:r w:rsidR="00D51818" w:rsidRPr="00C40E8A">
        <w:rPr>
          <w:rFonts w:ascii="Arial" w:hAnsi="Arial" w:cs="Arial"/>
        </w:rPr>
        <w:t xml:space="preserve">prowadzenia działalności gospodarczej albo miejscach </w:t>
      </w:r>
      <w:r w:rsidR="00777DB5" w:rsidRPr="00C40E8A">
        <w:rPr>
          <w:rFonts w:ascii="Arial" w:hAnsi="Arial" w:cs="Arial"/>
        </w:rPr>
        <w:t>zamieszkania</w:t>
      </w:r>
      <w:r w:rsidRPr="00C40E8A">
        <w:rPr>
          <w:rFonts w:ascii="Arial" w:hAnsi="Arial" w:cs="Arial"/>
        </w:rPr>
        <w:t xml:space="preserve"> wykonawców, któr</w:t>
      </w:r>
      <w:r w:rsidR="00777DB5" w:rsidRPr="00C40E8A">
        <w:rPr>
          <w:rFonts w:ascii="Arial" w:hAnsi="Arial" w:cs="Arial"/>
        </w:rPr>
        <w:t>ych</w:t>
      </w:r>
      <w:r w:rsidRPr="00C40E8A">
        <w:rPr>
          <w:rFonts w:ascii="Arial" w:hAnsi="Arial" w:cs="Arial"/>
        </w:rPr>
        <w:t xml:space="preserve"> oferty </w:t>
      </w:r>
      <w:r w:rsidR="00777DB5" w:rsidRPr="00C40E8A">
        <w:rPr>
          <w:rFonts w:ascii="Arial" w:hAnsi="Arial" w:cs="Arial"/>
        </w:rPr>
        <w:t>zostały otwarte</w:t>
      </w:r>
      <w:r w:rsidRPr="00C40E8A">
        <w:rPr>
          <w:rFonts w:ascii="Arial" w:hAnsi="Arial" w:cs="Arial"/>
        </w:rPr>
        <w:t>,</w:t>
      </w:r>
    </w:p>
    <w:p w14:paraId="294427BB" w14:textId="19B63AA1" w:rsidR="00550C2F" w:rsidRPr="00C40E8A" w:rsidRDefault="00777DB5" w:rsidP="00C40E8A">
      <w:pPr>
        <w:pStyle w:val="Tekstpodstawowywcity3"/>
        <w:spacing w:line="276" w:lineRule="auto"/>
        <w:ind w:left="284" w:hanging="142"/>
        <w:jc w:val="left"/>
        <w:rPr>
          <w:rFonts w:ascii="Arial" w:hAnsi="Arial" w:cs="Arial"/>
        </w:rPr>
      </w:pPr>
      <w:r w:rsidRPr="00C40E8A">
        <w:rPr>
          <w:rFonts w:ascii="Arial" w:hAnsi="Arial" w:cs="Arial"/>
        </w:rPr>
        <w:t>2</w:t>
      </w:r>
      <w:r w:rsidR="00550C2F" w:rsidRPr="00C40E8A">
        <w:rPr>
          <w:rFonts w:ascii="Arial" w:hAnsi="Arial" w:cs="Arial"/>
        </w:rPr>
        <w:t xml:space="preserve">) </w:t>
      </w:r>
      <w:r w:rsidR="004E373A" w:rsidRPr="00C40E8A">
        <w:rPr>
          <w:rFonts w:ascii="Arial" w:hAnsi="Arial" w:cs="Arial"/>
        </w:rPr>
        <w:t>cen</w:t>
      </w:r>
      <w:r w:rsidRPr="00C40E8A">
        <w:rPr>
          <w:rFonts w:ascii="Arial" w:hAnsi="Arial" w:cs="Arial"/>
        </w:rPr>
        <w:t>ach lub kosztach</w:t>
      </w:r>
      <w:r w:rsidR="00C51625" w:rsidRPr="00C40E8A">
        <w:rPr>
          <w:rFonts w:ascii="Arial" w:hAnsi="Arial" w:cs="Arial"/>
        </w:rPr>
        <w:t xml:space="preserve"> zawartych w ofertach</w:t>
      </w:r>
      <w:r w:rsidR="00550C2F" w:rsidRPr="00C40E8A">
        <w:rPr>
          <w:rFonts w:ascii="Arial" w:hAnsi="Arial" w:cs="Arial"/>
        </w:rPr>
        <w:t>.</w:t>
      </w:r>
    </w:p>
    <w:p w14:paraId="0305FF12" w14:textId="77777777" w:rsidR="004A75FF" w:rsidRPr="00C40E8A" w:rsidRDefault="004A75FF" w:rsidP="00C40E8A">
      <w:pPr>
        <w:spacing w:line="276" w:lineRule="auto"/>
        <w:rPr>
          <w:rFonts w:ascii="Arial" w:hAnsi="Arial" w:cs="Arial"/>
        </w:rPr>
      </w:pPr>
    </w:p>
    <w:p w14:paraId="58CA525A" w14:textId="3C860BAE" w:rsidR="00A107BE" w:rsidRPr="00C40E8A" w:rsidRDefault="00847AC6" w:rsidP="00C40E8A">
      <w:pPr>
        <w:spacing w:line="276" w:lineRule="auto"/>
        <w:rPr>
          <w:rFonts w:ascii="Arial" w:hAnsi="Arial" w:cs="Arial"/>
          <w:b/>
        </w:rPr>
      </w:pPr>
      <w:r w:rsidRPr="00C40E8A">
        <w:rPr>
          <w:rFonts w:ascii="Arial" w:hAnsi="Arial" w:cs="Arial"/>
          <w:b/>
        </w:rPr>
        <w:t>20</w:t>
      </w:r>
      <w:r w:rsidR="00A107BE" w:rsidRPr="00C40E8A">
        <w:rPr>
          <w:rFonts w:ascii="Arial" w:hAnsi="Arial" w:cs="Arial"/>
          <w:b/>
        </w:rPr>
        <w:t>. INFORMACJE O TRYBIE OCENY OFERT.</w:t>
      </w:r>
    </w:p>
    <w:p w14:paraId="64C63630" w14:textId="03671130" w:rsidR="00A107BE" w:rsidRPr="00C40E8A" w:rsidRDefault="00847AC6" w:rsidP="00C40E8A">
      <w:pPr>
        <w:pStyle w:val="Tekstpodstawowywcity3"/>
        <w:spacing w:line="276" w:lineRule="auto"/>
        <w:ind w:left="142" w:hanging="142"/>
        <w:jc w:val="left"/>
        <w:rPr>
          <w:rFonts w:ascii="Arial" w:hAnsi="Arial" w:cs="Arial"/>
        </w:rPr>
      </w:pPr>
      <w:r w:rsidRPr="00C40E8A">
        <w:rPr>
          <w:rFonts w:ascii="Arial" w:hAnsi="Arial" w:cs="Arial"/>
          <w:b/>
        </w:rPr>
        <w:t>20</w:t>
      </w:r>
      <w:r w:rsidR="00A107BE" w:rsidRPr="00C40E8A">
        <w:rPr>
          <w:rFonts w:ascii="Arial" w:hAnsi="Arial" w:cs="Arial"/>
          <w:b/>
        </w:rPr>
        <w:t>.1.</w:t>
      </w:r>
      <w:r w:rsidR="00A107BE" w:rsidRPr="00C40E8A">
        <w:rPr>
          <w:rFonts w:ascii="Arial" w:hAnsi="Arial" w:cs="Arial"/>
        </w:rPr>
        <w:t xml:space="preserve"> Zamawiający dokona oceny spełnienia przez wykonawców warunków udziału w</w:t>
      </w:r>
      <w:r w:rsidR="00090FB9" w:rsidRPr="00C40E8A">
        <w:rPr>
          <w:rFonts w:ascii="Arial" w:hAnsi="Arial" w:cs="Arial"/>
          <w:bCs/>
        </w:rPr>
        <w:t xml:space="preserve"> </w:t>
      </w:r>
      <w:r w:rsidR="00A107BE" w:rsidRPr="00C40E8A">
        <w:rPr>
          <w:rFonts w:ascii="Arial" w:hAnsi="Arial" w:cs="Arial"/>
        </w:rPr>
        <w:t>postępowaniu oraz badania i oceny ofert.</w:t>
      </w:r>
    </w:p>
    <w:p w14:paraId="2319B411" w14:textId="0D156A24" w:rsidR="00A107BE" w:rsidRPr="00C40E8A" w:rsidRDefault="00847AC6" w:rsidP="00C40E8A">
      <w:pPr>
        <w:pStyle w:val="Tekstpodstawowywcity3"/>
        <w:spacing w:line="276" w:lineRule="auto"/>
        <w:ind w:left="142" w:hanging="142"/>
        <w:jc w:val="left"/>
        <w:rPr>
          <w:rFonts w:ascii="Arial" w:hAnsi="Arial" w:cs="Arial"/>
        </w:rPr>
      </w:pPr>
      <w:r w:rsidRPr="00C40E8A">
        <w:rPr>
          <w:rFonts w:ascii="Arial" w:hAnsi="Arial" w:cs="Arial"/>
          <w:b/>
        </w:rPr>
        <w:t>20</w:t>
      </w:r>
      <w:r w:rsidR="00A107BE" w:rsidRPr="00C40E8A">
        <w:rPr>
          <w:rFonts w:ascii="Arial" w:hAnsi="Arial" w:cs="Arial"/>
          <w:b/>
        </w:rPr>
        <w:t>.2.</w:t>
      </w:r>
      <w:r w:rsidR="00A107BE" w:rsidRPr="00C40E8A">
        <w:rPr>
          <w:rFonts w:ascii="Arial" w:hAnsi="Arial" w:cs="Arial"/>
        </w:rPr>
        <w:t xml:space="preserve"> W toku badania i oceny ofert zamawiający może żądać od wykonawców wyjaśnień dotyczących treści złożonych ofert</w:t>
      </w:r>
      <w:r w:rsidR="009E7512" w:rsidRPr="00C40E8A">
        <w:rPr>
          <w:rFonts w:ascii="Arial" w:hAnsi="Arial" w:cs="Arial"/>
        </w:rPr>
        <w:t xml:space="preserve"> lub innych składanych dokumentów lub oświadczeń</w:t>
      </w:r>
      <w:r w:rsidR="00A107BE" w:rsidRPr="00C40E8A">
        <w:rPr>
          <w:rFonts w:ascii="Arial" w:hAnsi="Arial" w:cs="Arial"/>
        </w:rPr>
        <w:t xml:space="preserve">. Niedopuszczalne jest prowadzenie między zamawiającym a </w:t>
      </w:r>
      <w:r w:rsidR="00A107BE" w:rsidRPr="00C40E8A">
        <w:rPr>
          <w:rFonts w:ascii="Arial" w:hAnsi="Arial" w:cs="Arial"/>
        </w:rPr>
        <w:lastRenderedPageBreak/>
        <w:t xml:space="preserve">wykonawcą negocjacji dotyczących złożonej oferty </w:t>
      </w:r>
      <w:proofErr w:type="gramStart"/>
      <w:r w:rsidR="00A107BE" w:rsidRPr="00C40E8A">
        <w:rPr>
          <w:rFonts w:ascii="Arial" w:hAnsi="Arial" w:cs="Arial"/>
        </w:rPr>
        <w:t>oraz</w:t>
      </w:r>
      <w:r w:rsidR="009E7512" w:rsidRPr="00C40E8A">
        <w:rPr>
          <w:rFonts w:ascii="Arial" w:hAnsi="Arial" w:cs="Arial"/>
        </w:rPr>
        <w:t>,</w:t>
      </w:r>
      <w:proofErr w:type="gramEnd"/>
      <w:r w:rsidR="00A107BE" w:rsidRPr="00C40E8A">
        <w:rPr>
          <w:rFonts w:ascii="Arial" w:hAnsi="Arial" w:cs="Arial"/>
        </w:rPr>
        <w:t xml:space="preserve"> z zastrzeżeniem punktu </w:t>
      </w:r>
      <w:r w:rsidRPr="00C40E8A">
        <w:rPr>
          <w:rFonts w:ascii="Arial" w:hAnsi="Arial" w:cs="Arial"/>
          <w:b/>
        </w:rPr>
        <w:t>20</w:t>
      </w:r>
      <w:r w:rsidR="00A107BE" w:rsidRPr="00C40E8A">
        <w:rPr>
          <w:rFonts w:ascii="Arial" w:hAnsi="Arial" w:cs="Arial"/>
          <w:b/>
        </w:rPr>
        <w:t>.3</w:t>
      </w:r>
      <w:r w:rsidR="00A107BE" w:rsidRPr="00C40E8A">
        <w:rPr>
          <w:rFonts w:ascii="Arial" w:hAnsi="Arial" w:cs="Arial"/>
        </w:rPr>
        <w:t xml:space="preserve"> </w:t>
      </w:r>
      <w:r w:rsidR="008E3D16" w:rsidRPr="00C40E8A">
        <w:rPr>
          <w:rFonts w:ascii="Arial" w:hAnsi="Arial" w:cs="Arial"/>
        </w:rPr>
        <w:t xml:space="preserve">poniżej </w:t>
      </w:r>
      <w:r w:rsidR="00A107BE" w:rsidRPr="00C40E8A">
        <w:rPr>
          <w:rFonts w:ascii="Arial" w:hAnsi="Arial" w:cs="Arial"/>
        </w:rPr>
        <w:t>dokonywanie jakiejkolwiek zmiany w jej treści.</w:t>
      </w:r>
    </w:p>
    <w:p w14:paraId="2C1DC7D8" w14:textId="43F9EFC3" w:rsidR="00A107BE" w:rsidRPr="00C40E8A" w:rsidRDefault="0068761B" w:rsidP="00C40E8A">
      <w:pPr>
        <w:spacing w:line="276" w:lineRule="auto"/>
        <w:ind w:left="180" w:hanging="180"/>
        <w:rPr>
          <w:rFonts w:ascii="Arial" w:hAnsi="Arial" w:cs="Arial"/>
        </w:rPr>
      </w:pPr>
      <w:r w:rsidRPr="00C40E8A">
        <w:rPr>
          <w:rFonts w:ascii="Arial" w:hAnsi="Arial" w:cs="Arial"/>
          <w:b/>
        </w:rPr>
        <w:t>20</w:t>
      </w:r>
      <w:r w:rsidR="00A107BE" w:rsidRPr="00C40E8A">
        <w:rPr>
          <w:rFonts w:ascii="Arial" w:hAnsi="Arial" w:cs="Arial"/>
          <w:b/>
        </w:rPr>
        <w:t>.3.</w:t>
      </w:r>
      <w:r w:rsidR="00A107BE" w:rsidRPr="00C40E8A">
        <w:rPr>
          <w:rFonts w:ascii="Arial" w:hAnsi="Arial" w:cs="Arial"/>
        </w:rPr>
        <w:t xml:space="preserve"> Zamawiający poprawi w ofercie:</w:t>
      </w:r>
    </w:p>
    <w:p w14:paraId="0D8870E1" w14:textId="15E37584" w:rsidR="00A107BE" w:rsidRPr="00C40E8A" w:rsidRDefault="00C51CDF" w:rsidP="00C40E8A">
      <w:pPr>
        <w:spacing w:line="276" w:lineRule="auto"/>
        <w:ind w:left="284" w:hanging="142"/>
        <w:rPr>
          <w:rFonts w:ascii="Arial" w:hAnsi="Arial" w:cs="Arial"/>
        </w:rPr>
      </w:pPr>
      <w:r w:rsidRPr="00C40E8A">
        <w:rPr>
          <w:rFonts w:ascii="Arial" w:hAnsi="Arial" w:cs="Arial"/>
        </w:rPr>
        <w:t>1</w:t>
      </w:r>
      <w:r w:rsidR="00A107BE" w:rsidRPr="00C40E8A">
        <w:rPr>
          <w:rFonts w:ascii="Arial" w:hAnsi="Arial" w:cs="Arial"/>
        </w:rPr>
        <w:t>) oczywiste omyłki pisarskie,</w:t>
      </w:r>
    </w:p>
    <w:p w14:paraId="465F1F2F" w14:textId="522010E2" w:rsidR="00A107BE" w:rsidRPr="00C40E8A" w:rsidRDefault="00C51CDF" w:rsidP="00C40E8A">
      <w:pPr>
        <w:spacing w:line="276" w:lineRule="auto"/>
        <w:ind w:left="284" w:hanging="142"/>
        <w:rPr>
          <w:rFonts w:ascii="Arial" w:hAnsi="Arial" w:cs="Arial"/>
        </w:rPr>
      </w:pPr>
      <w:r w:rsidRPr="00C40E8A">
        <w:rPr>
          <w:rFonts w:ascii="Arial" w:hAnsi="Arial" w:cs="Arial"/>
        </w:rPr>
        <w:t>2</w:t>
      </w:r>
      <w:r w:rsidR="00A107BE" w:rsidRPr="00C40E8A">
        <w:rPr>
          <w:rFonts w:ascii="Arial" w:hAnsi="Arial" w:cs="Arial"/>
        </w:rPr>
        <w:t>) oczywiste omyłki rachunkowe, z uwzględnieniem konsekwencji rachunkowych dokonanych poprawek,</w:t>
      </w:r>
    </w:p>
    <w:p w14:paraId="4A3C37CC" w14:textId="33349654" w:rsidR="00A107BE" w:rsidRPr="00C40E8A" w:rsidRDefault="00C51CDF" w:rsidP="00C40E8A">
      <w:pPr>
        <w:spacing w:line="276" w:lineRule="auto"/>
        <w:ind w:left="284" w:hanging="142"/>
        <w:rPr>
          <w:rFonts w:ascii="Arial" w:hAnsi="Arial" w:cs="Arial"/>
        </w:rPr>
      </w:pPr>
      <w:r w:rsidRPr="00C40E8A">
        <w:rPr>
          <w:rFonts w:ascii="Arial" w:hAnsi="Arial" w:cs="Arial"/>
        </w:rPr>
        <w:t>3</w:t>
      </w:r>
      <w:r w:rsidR="00A107BE" w:rsidRPr="00C40E8A">
        <w:rPr>
          <w:rFonts w:ascii="Arial" w:hAnsi="Arial" w:cs="Arial"/>
        </w:rPr>
        <w:t>) inne omyłki polegające na niezgodności oferty z</w:t>
      </w:r>
      <w:r w:rsidR="00F96019" w:rsidRPr="00C40E8A">
        <w:rPr>
          <w:rFonts w:ascii="Arial" w:hAnsi="Arial" w:cs="Arial"/>
        </w:rPr>
        <w:t xml:space="preserve"> dokumentami</w:t>
      </w:r>
      <w:r w:rsidR="00A107BE" w:rsidRPr="00C40E8A">
        <w:rPr>
          <w:rFonts w:ascii="Arial" w:hAnsi="Arial" w:cs="Arial"/>
        </w:rPr>
        <w:t xml:space="preserve"> zamówienia, niepowodujące istotnych zmian w treści oferty</w:t>
      </w:r>
    </w:p>
    <w:p w14:paraId="03357244" w14:textId="77777777" w:rsidR="00A107BE" w:rsidRPr="00C40E8A" w:rsidRDefault="00A107BE" w:rsidP="00C40E8A">
      <w:pPr>
        <w:spacing w:line="276" w:lineRule="auto"/>
        <w:ind w:left="284" w:hanging="142"/>
        <w:rPr>
          <w:rFonts w:ascii="Arial" w:hAnsi="Arial" w:cs="Arial"/>
        </w:rPr>
      </w:pPr>
      <w:r w:rsidRPr="00C40E8A">
        <w:rPr>
          <w:rFonts w:ascii="Arial" w:hAnsi="Arial" w:cs="Arial"/>
        </w:rPr>
        <w:t>– niezwłocznie zawiadamiając o tym wykonawcę, którego oferta została poprawiona.</w:t>
      </w:r>
    </w:p>
    <w:p w14:paraId="07FB41D3" w14:textId="77777777" w:rsidR="00AE05AE" w:rsidRPr="00C40E8A" w:rsidRDefault="00AE05AE" w:rsidP="00C40E8A">
      <w:pPr>
        <w:spacing w:line="276" w:lineRule="auto"/>
        <w:rPr>
          <w:rFonts w:ascii="Arial" w:hAnsi="Arial" w:cs="Arial"/>
          <w:bCs/>
          <w:strike/>
        </w:rPr>
      </w:pPr>
    </w:p>
    <w:p w14:paraId="61993E28" w14:textId="6BB46DEF" w:rsidR="008623C9" w:rsidRPr="00C40E8A" w:rsidRDefault="008623C9" w:rsidP="00C40E8A">
      <w:pPr>
        <w:spacing w:line="276" w:lineRule="auto"/>
        <w:rPr>
          <w:rFonts w:ascii="Arial" w:hAnsi="Arial" w:cs="Arial"/>
          <w:b/>
        </w:rPr>
      </w:pPr>
      <w:r w:rsidRPr="00C40E8A">
        <w:rPr>
          <w:rFonts w:ascii="Arial" w:hAnsi="Arial" w:cs="Arial"/>
          <w:b/>
        </w:rPr>
        <w:t>2</w:t>
      </w:r>
      <w:r w:rsidR="0068761B" w:rsidRPr="00C40E8A">
        <w:rPr>
          <w:rFonts w:ascii="Arial" w:hAnsi="Arial" w:cs="Arial"/>
          <w:b/>
        </w:rPr>
        <w:t>1</w:t>
      </w:r>
      <w:r w:rsidRPr="00C40E8A">
        <w:rPr>
          <w:rFonts w:ascii="Arial" w:hAnsi="Arial" w:cs="Arial"/>
          <w:b/>
        </w:rPr>
        <w:t>. OPIS SPOSOBU UDZIELANIA WYJAŚNIEŃ.</w:t>
      </w:r>
    </w:p>
    <w:p w14:paraId="4EF27BF7" w14:textId="17432894" w:rsidR="008623C9" w:rsidRPr="00C40E8A" w:rsidRDefault="008623C9" w:rsidP="00C40E8A">
      <w:pPr>
        <w:pStyle w:val="Tekstpodstawowywcity3"/>
        <w:spacing w:line="276" w:lineRule="auto"/>
        <w:ind w:left="180" w:hanging="180"/>
        <w:jc w:val="left"/>
        <w:rPr>
          <w:rFonts w:ascii="Arial" w:hAnsi="Arial" w:cs="Arial"/>
        </w:rPr>
      </w:pPr>
      <w:r w:rsidRPr="00C40E8A">
        <w:rPr>
          <w:rFonts w:ascii="Arial" w:hAnsi="Arial" w:cs="Arial"/>
          <w:b/>
        </w:rPr>
        <w:t>2</w:t>
      </w:r>
      <w:r w:rsidR="0068761B" w:rsidRPr="00C40E8A">
        <w:rPr>
          <w:rFonts w:ascii="Arial" w:hAnsi="Arial" w:cs="Arial"/>
          <w:b/>
        </w:rPr>
        <w:t>1</w:t>
      </w:r>
      <w:r w:rsidRPr="00C40E8A">
        <w:rPr>
          <w:rFonts w:ascii="Arial" w:hAnsi="Arial" w:cs="Arial"/>
          <w:b/>
        </w:rPr>
        <w:t>.1.</w:t>
      </w:r>
      <w:r w:rsidRPr="00C40E8A">
        <w:rPr>
          <w:rFonts w:ascii="Arial" w:hAnsi="Arial" w:cs="Arial"/>
        </w:rPr>
        <w:t xml:space="preserve"> Wykonawca może zwrócić się do zamawiającego o wyjaśnienie treści specyfikacji warunków zamówienia.</w:t>
      </w:r>
      <w:r w:rsidR="004E35B8" w:rsidRPr="00C40E8A">
        <w:rPr>
          <w:rFonts w:ascii="Arial" w:hAnsi="Arial" w:cs="Arial"/>
        </w:rPr>
        <w:t xml:space="preserve"> Wniosek należy przesłać za pośrednictwem Platformy </w:t>
      </w:r>
      <w:r w:rsidR="008E5586" w:rsidRPr="00C40E8A">
        <w:rPr>
          <w:rFonts w:ascii="Arial" w:hAnsi="Arial" w:cs="Arial"/>
        </w:rPr>
        <w:t>przy</w:t>
      </w:r>
      <w:r w:rsidR="004E35B8" w:rsidRPr="00C40E8A">
        <w:rPr>
          <w:rFonts w:ascii="Arial" w:hAnsi="Arial" w:cs="Arial"/>
        </w:rPr>
        <w:t xml:space="preserve"> po</w:t>
      </w:r>
      <w:r w:rsidR="008E5586" w:rsidRPr="00C40E8A">
        <w:rPr>
          <w:rFonts w:ascii="Arial" w:hAnsi="Arial" w:cs="Arial"/>
        </w:rPr>
        <w:t>mocy</w:t>
      </w:r>
      <w:r w:rsidR="004E35B8" w:rsidRPr="00C40E8A">
        <w:rPr>
          <w:rFonts w:ascii="Arial" w:hAnsi="Arial" w:cs="Arial"/>
        </w:rPr>
        <w:t xml:space="preserve"> przycisku „Wyślij wiadomość do zamawiającego”, który znajduje się na stronie</w:t>
      </w:r>
      <w:r w:rsidR="008E5586" w:rsidRPr="00C40E8A">
        <w:rPr>
          <w:rFonts w:ascii="Arial" w:hAnsi="Arial" w:cs="Arial"/>
        </w:rPr>
        <w:t xml:space="preserve"> prowadzonego</w:t>
      </w:r>
      <w:r w:rsidR="004E35B8" w:rsidRPr="00C40E8A">
        <w:rPr>
          <w:rFonts w:ascii="Arial" w:hAnsi="Arial" w:cs="Arial"/>
        </w:rPr>
        <w:t xml:space="preserve"> postępowania. Zamawiający prosi o przekazywanie pytań również w formie edytowalnej, gdyż skróci to czas udzielania wyjaśnień.</w:t>
      </w:r>
      <w:r w:rsidRPr="00C40E8A">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C40E8A">
        <w:rPr>
          <w:rFonts w:ascii="Arial" w:hAnsi="Arial" w:cs="Arial"/>
        </w:rPr>
        <w:t xml:space="preserve"> </w:t>
      </w:r>
      <w:r w:rsidR="003123A1" w:rsidRPr="00C40E8A">
        <w:rPr>
          <w:rFonts w:ascii="Arial" w:hAnsi="Arial" w:cs="Arial"/>
        </w:rPr>
        <w:t xml:space="preserve">na 4 dni przed upływem </w:t>
      </w:r>
      <w:r w:rsidRPr="00C40E8A">
        <w:rPr>
          <w:rFonts w:ascii="Arial" w:hAnsi="Arial" w:cs="Arial"/>
        </w:rPr>
        <w:t>terminu składania ofert.</w:t>
      </w:r>
    </w:p>
    <w:p w14:paraId="478AA11A" w14:textId="594D7D93"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68761B" w:rsidRPr="00C40E8A">
        <w:rPr>
          <w:rFonts w:ascii="Arial" w:hAnsi="Arial" w:cs="Arial"/>
          <w:b/>
        </w:rPr>
        <w:t>1</w:t>
      </w:r>
      <w:r w:rsidRPr="00C40E8A">
        <w:rPr>
          <w:rFonts w:ascii="Arial" w:hAnsi="Arial" w:cs="Arial"/>
          <w:b/>
        </w:rPr>
        <w:t>.2.</w:t>
      </w:r>
      <w:r w:rsidRPr="00C40E8A">
        <w:rPr>
          <w:rFonts w:ascii="Arial" w:hAnsi="Arial" w:cs="Arial"/>
        </w:rPr>
        <w:t xml:space="preserve"> Jeżeli wniosek o wyjaśnienie treści specyfikacji warunków zamówienia </w:t>
      </w:r>
      <w:r w:rsidR="003123A1" w:rsidRPr="00C40E8A">
        <w:rPr>
          <w:rFonts w:ascii="Arial" w:hAnsi="Arial" w:cs="Arial"/>
        </w:rPr>
        <w:t xml:space="preserve">nie </w:t>
      </w:r>
      <w:r w:rsidRPr="00C40E8A">
        <w:rPr>
          <w:rFonts w:ascii="Arial" w:hAnsi="Arial" w:cs="Arial"/>
        </w:rPr>
        <w:t>wpły</w:t>
      </w:r>
      <w:r w:rsidR="003123A1" w:rsidRPr="00C40E8A">
        <w:rPr>
          <w:rFonts w:ascii="Arial" w:hAnsi="Arial" w:cs="Arial"/>
        </w:rPr>
        <w:t>nął</w:t>
      </w:r>
      <w:r w:rsidRPr="00C40E8A">
        <w:rPr>
          <w:rFonts w:ascii="Arial" w:hAnsi="Arial" w:cs="Arial"/>
        </w:rPr>
        <w:t xml:space="preserve"> </w:t>
      </w:r>
      <w:r w:rsidR="003123A1" w:rsidRPr="00C40E8A">
        <w:rPr>
          <w:rFonts w:ascii="Arial" w:hAnsi="Arial" w:cs="Arial"/>
        </w:rPr>
        <w:t>w</w:t>
      </w:r>
      <w:r w:rsidR="00090FB9" w:rsidRPr="00C40E8A">
        <w:rPr>
          <w:rFonts w:ascii="Arial" w:hAnsi="Arial" w:cs="Arial"/>
          <w:bCs/>
        </w:rPr>
        <w:t xml:space="preserve"> </w:t>
      </w:r>
      <w:r w:rsidRPr="00C40E8A">
        <w:rPr>
          <w:rFonts w:ascii="Arial" w:hAnsi="Arial" w:cs="Arial"/>
        </w:rPr>
        <w:t>termin</w:t>
      </w:r>
      <w:r w:rsidR="003123A1" w:rsidRPr="00C40E8A">
        <w:rPr>
          <w:rFonts w:ascii="Arial" w:hAnsi="Arial" w:cs="Arial"/>
        </w:rPr>
        <w:t>ie</w:t>
      </w:r>
      <w:r w:rsidRPr="00C40E8A">
        <w:rPr>
          <w:rFonts w:ascii="Arial" w:hAnsi="Arial" w:cs="Arial"/>
        </w:rPr>
        <w:t xml:space="preserve">, o którym mowa w punkcie </w:t>
      </w:r>
      <w:r w:rsidRPr="00C40E8A">
        <w:rPr>
          <w:rFonts w:ascii="Arial" w:hAnsi="Arial" w:cs="Arial"/>
          <w:b/>
        </w:rPr>
        <w:t>2</w:t>
      </w:r>
      <w:r w:rsidR="0068761B" w:rsidRPr="00C40E8A">
        <w:rPr>
          <w:rFonts w:ascii="Arial" w:hAnsi="Arial" w:cs="Arial"/>
          <w:b/>
        </w:rPr>
        <w:t>1</w:t>
      </w:r>
      <w:r w:rsidRPr="00C40E8A">
        <w:rPr>
          <w:rFonts w:ascii="Arial" w:hAnsi="Arial" w:cs="Arial"/>
          <w:b/>
        </w:rPr>
        <w:t>.1</w:t>
      </w:r>
      <w:r w:rsidR="008E3D16" w:rsidRPr="00C40E8A">
        <w:rPr>
          <w:rFonts w:ascii="Arial" w:hAnsi="Arial" w:cs="Arial"/>
        </w:rPr>
        <w:t xml:space="preserve"> powyżej</w:t>
      </w:r>
      <w:r w:rsidRPr="00C40E8A">
        <w:rPr>
          <w:rFonts w:ascii="Arial" w:hAnsi="Arial" w:cs="Arial"/>
        </w:rPr>
        <w:t>, zamawiający</w:t>
      </w:r>
      <w:r w:rsidR="003123A1" w:rsidRPr="00C40E8A">
        <w:rPr>
          <w:rFonts w:ascii="Arial" w:hAnsi="Arial" w:cs="Arial"/>
        </w:rPr>
        <w:t xml:space="preserve"> nie ma obowiązku</w:t>
      </w:r>
      <w:r w:rsidRPr="00C40E8A">
        <w:rPr>
          <w:rFonts w:ascii="Arial" w:hAnsi="Arial" w:cs="Arial"/>
        </w:rPr>
        <w:t xml:space="preserve"> udziel</w:t>
      </w:r>
      <w:r w:rsidR="003123A1" w:rsidRPr="00C40E8A">
        <w:rPr>
          <w:rFonts w:ascii="Arial" w:hAnsi="Arial" w:cs="Arial"/>
        </w:rPr>
        <w:t>ania</w:t>
      </w:r>
      <w:r w:rsidRPr="00C40E8A">
        <w:rPr>
          <w:rFonts w:ascii="Arial" w:hAnsi="Arial" w:cs="Arial"/>
        </w:rPr>
        <w:t xml:space="preserve"> wyjaśnień </w:t>
      </w:r>
      <w:r w:rsidR="003123A1" w:rsidRPr="00C40E8A">
        <w:rPr>
          <w:rFonts w:ascii="Arial" w:hAnsi="Arial" w:cs="Arial"/>
        </w:rPr>
        <w:t>SW</w:t>
      </w:r>
      <w:r w:rsidR="00543141" w:rsidRPr="00C40E8A">
        <w:rPr>
          <w:rFonts w:ascii="Arial" w:hAnsi="Arial" w:cs="Arial"/>
        </w:rPr>
        <w:t>Z</w:t>
      </w:r>
      <w:r w:rsidR="003123A1" w:rsidRPr="00C40E8A">
        <w:rPr>
          <w:rFonts w:ascii="Arial" w:hAnsi="Arial" w:cs="Arial"/>
        </w:rPr>
        <w:t xml:space="preserve"> oraz obowiązku przedłużania terminu składania ofert</w:t>
      </w:r>
      <w:r w:rsidRPr="00C40E8A">
        <w:rPr>
          <w:rFonts w:ascii="Arial" w:hAnsi="Arial" w:cs="Arial"/>
        </w:rPr>
        <w:t>.</w:t>
      </w:r>
    </w:p>
    <w:p w14:paraId="2C532B47" w14:textId="26DA093C"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68761B" w:rsidRPr="00C40E8A">
        <w:rPr>
          <w:rFonts w:ascii="Arial" w:hAnsi="Arial" w:cs="Arial"/>
          <w:b/>
        </w:rPr>
        <w:t>1</w:t>
      </w:r>
      <w:r w:rsidRPr="00C40E8A">
        <w:rPr>
          <w:rFonts w:ascii="Arial" w:hAnsi="Arial" w:cs="Arial"/>
          <w:b/>
        </w:rPr>
        <w:t>.3.</w:t>
      </w:r>
      <w:r w:rsidRPr="00C40E8A">
        <w:rPr>
          <w:rFonts w:ascii="Arial" w:hAnsi="Arial" w:cs="Arial"/>
        </w:rPr>
        <w:t xml:space="preserve"> Przedłużenie terminu składania ofert nie wpły</w:t>
      </w:r>
      <w:r w:rsidR="003123A1" w:rsidRPr="00C40E8A">
        <w:rPr>
          <w:rFonts w:ascii="Arial" w:hAnsi="Arial" w:cs="Arial"/>
        </w:rPr>
        <w:t>wa</w:t>
      </w:r>
      <w:r w:rsidRPr="00C40E8A">
        <w:rPr>
          <w:rFonts w:ascii="Arial" w:hAnsi="Arial" w:cs="Arial"/>
        </w:rPr>
        <w:t xml:space="preserve"> na bieg terminu składania wniosku, o którym mowa w punkcie </w:t>
      </w:r>
      <w:r w:rsidRPr="00C40E8A">
        <w:rPr>
          <w:rFonts w:ascii="Arial" w:hAnsi="Arial" w:cs="Arial"/>
          <w:b/>
        </w:rPr>
        <w:t>2</w:t>
      </w:r>
      <w:r w:rsidR="0068761B" w:rsidRPr="00C40E8A">
        <w:rPr>
          <w:rFonts w:ascii="Arial" w:hAnsi="Arial" w:cs="Arial"/>
          <w:b/>
        </w:rPr>
        <w:t>1</w:t>
      </w:r>
      <w:r w:rsidRPr="00C40E8A">
        <w:rPr>
          <w:rFonts w:ascii="Arial" w:hAnsi="Arial" w:cs="Arial"/>
          <w:b/>
        </w:rPr>
        <w:t>.1</w:t>
      </w:r>
      <w:r w:rsidR="008133CB" w:rsidRPr="00C40E8A">
        <w:rPr>
          <w:rFonts w:ascii="Arial" w:hAnsi="Arial" w:cs="Arial"/>
        </w:rPr>
        <w:t xml:space="preserve"> powyżej.</w:t>
      </w:r>
    </w:p>
    <w:p w14:paraId="7AFD397B" w14:textId="68DD5A3C" w:rsidR="0058312C"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68761B" w:rsidRPr="00C40E8A">
        <w:rPr>
          <w:rFonts w:ascii="Arial" w:hAnsi="Arial" w:cs="Arial"/>
          <w:b/>
        </w:rPr>
        <w:t>1</w:t>
      </w:r>
      <w:r w:rsidRPr="00C40E8A">
        <w:rPr>
          <w:rFonts w:ascii="Arial" w:hAnsi="Arial" w:cs="Arial"/>
          <w:b/>
        </w:rPr>
        <w:t>.4.</w:t>
      </w:r>
      <w:r w:rsidRPr="00C40E8A">
        <w:rPr>
          <w:rFonts w:ascii="Arial" w:hAnsi="Arial" w:cs="Arial"/>
        </w:rPr>
        <w:t xml:space="preserve"> Treść zapytań wraz z wyjaśnieniami</w:t>
      </w:r>
      <w:r w:rsidR="00152B99" w:rsidRPr="00C40E8A">
        <w:rPr>
          <w:rFonts w:ascii="Arial" w:hAnsi="Arial" w:cs="Arial"/>
        </w:rPr>
        <w:t xml:space="preserve">, zmiany treści </w:t>
      </w:r>
      <w:r w:rsidR="00D35A5D" w:rsidRPr="00C40E8A">
        <w:rPr>
          <w:rFonts w:ascii="Arial" w:hAnsi="Arial" w:cs="Arial"/>
        </w:rPr>
        <w:t>SWZ</w:t>
      </w:r>
      <w:r w:rsidR="00152B99" w:rsidRPr="00C40E8A">
        <w:rPr>
          <w:rFonts w:ascii="Arial" w:hAnsi="Arial" w:cs="Arial"/>
        </w:rPr>
        <w:t xml:space="preserve"> oraz inne dokumenty zamówienia bezpośrednio związane z postępowaniem o udzielenie zamówienia</w:t>
      </w:r>
      <w:r w:rsidR="00866EF5" w:rsidRPr="00C40E8A">
        <w:rPr>
          <w:rFonts w:ascii="Arial" w:hAnsi="Arial" w:cs="Arial"/>
        </w:rPr>
        <w:t xml:space="preserve"> </w:t>
      </w:r>
      <w:r w:rsidRPr="00C40E8A">
        <w:rPr>
          <w:rFonts w:ascii="Arial" w:hAnsi="Arial" w:cs="Arial"/>
        </w:rPr>
        <w:t>zamawiający</w:t>
      </w:r>
      <w:r w:rsidR="004D7685" w:rsidRPr="00C40E8A">
        <w:rPr>
          <w:rFonts w:ascii="Arial" w:hAnsi="Arial" w:cs="Arial"/>
        </w:rPr>
        <w:t xml:space="preserve"> udostępnia</w:t>
      </w:r>
      <w:r w:rsidRPr="00C40E8A">
        <w:rPr>
          <w:rFonts w:ascii="Arial" w:hAnsi="Arial" w:cs="Arial"/>
        </w:rPr>
        <w:t>, bez ujawniania źródła zapytania na stronie internetowej</w:t>
      </w:r>
      <w:r w:rsidR="004D7685" w:rsidRPr="00C40E8A">
        <w:rPr>
          <w:rFonts w:ascii="Arial" w:hAnsi="Arial" w:cs="Arial"/>
        </w:rPr>
        <w:t xml:space="preserve"> prowadzonego postępowania</w:t>
      </w:r>
      <w:r w:rsidR="00152B99" w:rsidRPr="00C40E8A">
        <w:rPr>
          <w:rFonts w:ascii="Arial" w:hAnsi="Arial" w:cs="Arial"/>
        </w:rPr>
        <w:t>:</w:t>
      </w:r>
      <w:r w:rsidR="000B459A" w:rsidRPr="00C40E8A">
        <w:rPr>
          <w:rFonts w:ascii="Arial" w:hAnsi="Arial" w:cs="Arial"/>
        </w:rPr>
        <w:t xml:space="preserve"> </w:t>
      </w:r>
      <w:hyperlink r:id="rId35" w:history="1">
        <w:r w:rsidR="000B459A" w:rsidRPr="00C40E8A">
          <w:rPr>
            <w:rStyle w:val="Hipercze"/>
            <w:rFonts w:ascii="Arial" w:hAnsi="Arial" w:cs="Arial"/>
            <w:u w:val="none"/>
          </w:rPr>
          <w:t>https://platformazakupowa.pl</w:t>
        </w:r>
      </w:hyperlink>
      <w:r w:rsidR="00152B99" w:rsidRPr="00C40E8A">
        <w:rPr>
          <w:rFonts w:ascii="Arial" w:hAnsi="Arial" w:cs="Arial"/>
        </w:rPr>
        <w:t xml:space="preserve"> </w:t>
      </w:r>
      <w:r w:rsidR="000B459A" w:rsidRPr="00C40E8A">
        <w:rPr>
          <w:rFonts w:ascii="Arial" w:hAnsi="Arial" w:cs="Arial"/>
        </w:rPr>
        <w:t xml:space="preserve">lub na profilu nabywcy: </w:t>
      </w:r>
      <w:hyperlink r:id="rId36" w:history="1">
        <w:r w:rsidR="0058312C" w:rsidRPr="00C40E8A">
          <w:rPr>
            <w:rFonts w:ascii="Arial" w:hAnsi="Arial" w:cs="Arial"/>
            <w:color w:val="0000FF"/>
          </w:rPr>
          <w:t>https://platformazakupowa.pl/pn/zdw_opole</w:t>
        </w:r>
      </w:hyperlink>
      <w:r w:rsidR="0058312C" w:rsidRPr="00C40E8A">
        <w:rPr>
          <w:rFonts w:ascii="Arial" w:hAnsi="Arial" w:cs="Arial"/>
        </w:rPr>
        <w:t xml:space="preserve">, w tym dokumentacja dostępna jest do pobrania pod wskazanym adresem: </w:t>
      </w:r>
      <w:hyperlink r:id="rId37" w:history="1">
        <w:r w:rsidR="00C40E8A" w:rsidRPr="0075263A">
          <w:rPr>
            <w:rStyle w:val="Hipercze"/>
            <w:rFonts w:ascii="Arial" w:hAnsi="Arial" w:cs="Arial"/>
            <w:u w:val="none"/>
          </w:rPr>
          <w:t>https://platformazakupowa.pl/transakcja/1223110</w:t>
        </w:r>
      </w:hyperlink>
      <w:r w:rsidR="0058312C" w:rsidRPr="00C40E8A">
        <w:rPr>
          <w:rFonts w:ascii="Arial" w:hAnsi="Arial" w:cs="Arial"/>
        </w:rPr>
        <w:t>.</w:t>
      </w:r>
    </w:p>
    <w:p w14:paraId="35B7E203" w14:textId="5F931C64"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1A0D79" w:rsidRPr="00C40E8A">
        <w:rPr>
          <w:rFonts w:ascii="Arial" w:hAnsi="Arial" w:cs="Arial"/>
          <w:b/>
        </w:rPr>
        <w:t>1</w:t>
      </w:r>
      <w:r w:rsidRPr="00C40E8A">
        <w:rPr>
          <w:rFonts w:ascii="Arial" w:hAnsi="Arial" w:cs="Arial"/>
          <w:b/>
        </w:rPr>
        <w:t>.5.</w:t>
      </w:r>
      <w:r w:rsidRPr="00C40E8A">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C40E8A">
        <w:rPr>
          <w:rFonts w:ascii="Arial" w:hAnsi="Arial" w:cs="Arial"/>
        </w:rPr>
        <w:t>a</w:t>
      </w:r>
      <w:r w:rsidRPr="00C40E8A">
        <w:rPr>
          <w:rFonts w:ascii="Arial" w:hAnsi="Arial" w:cs="Arial"/>
        </w:rPr>
        <w:t xml:space="preserve"> na stronie internetowej</w:t>
      </w:r>
      <w:r w:rsidR="004D7685" w:rsidRPr="00C40E8A">
        <w:rPr>
          <w:rFonts w:ascii="Arial" w:hAnsi="Arial" w:cs="Arial"/>
          <w:color w:val="FF0000"/>
        </w:rPr>
        <w:t xml:space="preserve"> </w:t>
      </w:r>
      <w:r w:rsidR="004D7685" w:rsidRPr="00C40E8A">
        <w:rPr>
          <w:rFonts w:ascii="Arial" w:hAnsi="Arial" w:cs="Arial"/>
        </w:rPr>
        <w:t>prowadzonego postępowania</w:t>
      </w:r>
      <w:r w:rsidRPr="00C40E8A">
        <w:rPr>
          <w:rFonts w:ascii="Arial" w:hAnsi="Arial" w:cs="Arial"/>
        </w:rPr>
        <w:t>.</w:t>
      </w:r>
    </w:p>
    <w:p w14:paraId="6A6652FF" w14:textId="1C640DDA" w:rsidR="008623C9" w:rsidRPr="00C40E8A" w:rsidRDefault="008623C9" w:rsidP="00C40E8A">
      <w:pPr>
        <w:pStyle w:val="Tekstpodstawowy"/>
        <w:spacing w:line="276" w:lineRule="auto"/>
        <w:ind w:left="142" w:hanging="142"/>
        <w:jc w:val="left"/>
        <w:rPr>
          <w:rFonts w:ascii="Arial" w:hAnsi="Arial" w:cs="Arial"/>
        </w:rPr>
      </w:pPr>
      <w:r w:rsidRPr="00C40E8A">
        <w:rPr>
          <w:rFonts w:ascii="Arial" w:hAnsi="Arial" w:cs="Arial"/>
          <w:b/>
        </w:rPr>
        <w:t>2</w:t>
      </w:r>
      <w:r w:rsidR="001A0D79" w:rsidRPr="00C40E8A">
        <w:rPr>
          <w:rFonts w:ascii="Arial" w:hAnsi="Arial" w:cs="Arial"/>
          <w:b/>
        </w:rPr>
        <w:t>1</w:t>
      </w:r>
      <w:r w:rsidRPr="00C40E8A">
        <w:rPr>
          <w:rFonts w:ascii="Arial" w:hAnsi="Arial" w:cs="Arial"/>
          <w:b/>
        </w:rPr>
        <w:t>.6</w:t>
      </w:r>
      <w:r w:rsidR="008F5B16" w:rsidRPr="00C40E8A">
        <w:rPr>
          <w:rFonts w:ascii="Arial" w:hAnsi="Arial" w:cs="Arial"/>
          <w:b/>
        </w:rPr>
        <w:t xml:space="preserve">. </w:t>
      </w:r>
      <w:r w:rsidR="008F5B16" w:rsidRPr="00C40E8A">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C40E8A" w:rsidRDefault="008F5B16" w:rsidP="00C40E8A">
      <w:pPr>
        <w:pStyle w:val="Tekstpodstawowy"/>
        <w:spacing w:line="276" w:lineRule="auto"/>
        <w:ind w:left="142" w:hanging="142"/>
        <w:jc w:val="left"/>
        <w:rPr>
          <w:rFonts w:ascii="Arial" w:hAnsi="Arial" w:cs="Arial"/>
        </w:rPr>
      </w:pPr>
      <w:r w:rsidRPr="00C40E8A">
        <w:rPr>
          <w:rFonts w:ascii="Arial" w:hAnsi="Arial" w:cs="Arial"/>
          <w:b/>
        </w:rPr>
        <w:t>2</w:t>
      </w:r>
      <w:r w:rsidR="001A0D79" w:rsidRPr="00C40E8A">
        <w:rPr>
          <w:rFonts w:ascii="Arial" w:hAnsi="Arial" w:cs="Arial"/>
          <w:b/>
        </w:rPr>
        <w:t>1</w:t>
      </w:r>
      <w:r w:rsidRPr="00C40E8A">
        <w:rPr>
          <w:rFonts w:ascii="Arial" w:hAnsi="Arial" w:cs="Arial"/>
          <w:b/>
        </w:rPr>
        <w:t xml:space="preserve">.7 </w:t>
      </w:r>
      <w:r w:rsidRPr="00C40E8A">
        <w:rPr>
          <w:rFonts w:ascii="Arial" w:hAnsi="Arial" w:cs="Arial"/>
        </w:rPr>
        <w:t>Dokonaną zmianę treści SWZ zamawiający udostępnia na stronie internetowej prowadzonego postępowania.</w:t>
      </w:r>
    </w:p>
    <w:p w14:paraId="56A10CD3" w14:textId="0F0AB333" w:rsidR="008623C9" w:rsidRPr="00C40E8A" w:rsidRDefault="008623C9" w:rsidP="00C40E8A">
      <w:pPr>
        <w:pStyle w:val="Tekstpodstawowy"/>
        <w:spacing w:line="276" w:lineRule="auto"/>
        <w:ind w:left="142" w:hanging="142"/>
        <w:jc w:val="left"/>
        <w:rPr>
          <w:rFonts w:ascii="Arial" w:hAnsi="Arial" w:cs="Arial"/>
        </w:rPr>
      </w:pPr>
      <w:r w:rsidRPr="00C40E8A">
        <w:rPr>
          <w:rFonts w:ascii="Arial" w:hAnsi="Arial" w:cs="Arial"/>
          <w:b/>
        </w:rPr>
        <w:lastRenderedPageBreak/>
        <w:t>2</w:t>
      </w:r>
      <w:r w:rsidR="001A0D79" w:rsidRPr="00C40E8A">
        <w:rPr>
          <w:rFonts w:ascii="Arial" w:hAnsi="Arial" w:cs="Arial"/>
          <w:b/>
        </w:rPr>
        <w:t>1</w:t>
      </w:r>
      <w:r w:rsidRPr="00C40E8A">
        <w:rPr>
          <w:rFonts w:ascii="Arial" w:hAnsi="Arial" w:cs="Arial"/>
          <w:b/>
        </w:rPr>
        <w:t>.</w:t>
      </w:r>
      <w:r w:rsidR="00102034" w:rsidRPr="00C40E8A">
        <w:rPr>
          <w:rFonts w:ascii="Arial" w:hAnsi="Arial" w:cs="Arial"/>
          <w:b/>
        </w:rPr>
        <w:t>8</w:t>
      </w:r>
      <w:r w:rsidRPr="00C40E8A">
        <w:rPr>
          <w:rFonts w:ascii="Arial" w:hAnsi="Arial" w:cs="Arial"/>
          <w:b/>
        </w:rPr>
        <w:t>.</w:t>
      </w:r>
      <w:r w:rsidRPr="00C40E8A">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C40E8A" w:rsidRDefault="008C403D" w:rsidP="00C40E8A">
      <w:pPr>
        <w:spacing w:line="276" w:lineRule="auto"/>
        <w:rPr>
          <w:rFonts w:ascii="Arial" w:hAnsi="Arial" w:cs="Arial"/>
        </w:rPr>
      </w:pPr>
    </w:p>
    <w:p w14:paraId="72FB30B8" w14:textId="77B02537" w:rsidR="008623C9" w:rsidRPr="00C40E8A" w:rsidRDefault="008623C9" w:rsidP="00C40E8A">
      <w:pPr>
        <w:pStyle w:val="Tekstpodstawowywcity2"/>
        <w:spacing w:line="276" w:lineRule="auto"/>
        <w:ind w:left="142" w:hanging="142"/>
        <w:jc w:val="left"/>
        <w:rPr>
          <w:rFonts w:ascii="Arial" w:hAnsi="Arial" w:cs="Arial"/>
          <w:b/>
        </w:rPr>
      </w:pPr>
      <w:r w:rsidRPr="00C40E8A">
        <w:rPr>
          <w:rFonts w:ascii="Arial" w:hAnsi="Arial" w:cs="Arial"/>
          <w:b/>
        </w:rPr>
        <w:t>2</w:t>
      </w:r>
      <w:r w:rsidR="005B22EE" w:rsidRPr="00C40E8A">
        <w:rPr>
          <w:rFonts w:ascii="Arial" w:hAnsi="Arial" w:cs="Arial"/>
          <w:b/>
        </w:rPr>
        <w:t>2</w:t>
      </w:r>
      <w:r w:rsidRPr="00C40E8A">
        <w:rPr>
          <w:rFonts w:ascii="Arial" w:hAnsi="Arial" w:cs="Arial"/>
          <w:b/>
        </w:rPr>
        <w:t>. NAZWISKA OSÓB UPRAWNIONYCH DO POROZUMIEWANIA SIĘ Z WYKONAWCAMI.</w:t>
      </w:r>
    </w:p>
    <w:p w14:paraId="2944166D" w14:textId="77777777" w:rsidR="005C240D" w:rsidRDefault="008623C9" w:rsidP="00C40E8A">
      <w:pPr>
        <w:spacing w:line="276" w:lineRule="auto"/>
        <w:ind w:left="142"/>
        <w:rPr>
          <w:rFonts w:ascii="Arial" w:hAnsi="Arial" w:cs="Arial"/>
        </w:rPr>
      </w:pPr>
      <w:r w:rsidRPr="00C40E8A">
        <w:rPr>
          <w:rFonts w:ascii="Arial" w:hAnsi="Arial" w:cs="Arial"/>
          <w:b/>
        </w:rPr>
        <w:t>W sprawach przedmiotu zamówienia:</w:t>
      </w:r>
      <w:r w:rsidRPr="00C40E8A">
        <w:rPr>
          <w:rFonts w:ascii="Arial" w:hAnsi="Arial" w:cs="Arial"/>
        </w:rPr>
        <w:t xml:space="preserve"> </w:t>
      </w:r>
      <w:r w:rsidR="005E60EE" w:rsidRPr="00C40E8A">
        <w:rPr>
          <w:rFonts w:ascii="Arial" w:hAnsi="Arial" w:cs="Arial"/>
        </w:rPr>
        <w:t>Patrycja Ceranka-</w:t>
      </w:r>
      <w:r w:rsidR="005E60EE" w:rsidRPr="0075263A">
        <w:rPr>
          <w:rFonts w:ascii="Arial" w:hAnsi="Arial" w:cs="Arial"/>
        </w:rPr>
        <w:t>Popów</w:t>
      </w:r>
      <w:r w:rsidR="005C240D">
        <w:rPr>
          <w:rFonts w:ascii="Arial" w:hAnsi="Arial" w:cs="Arial"/>
        </w:rPr>
        <w:t xml:space="preserve"> </w:t>
      </w:r>
      <w:r w:rsidR="00161B8E" w:rsidRPr="0075263A">
        <w:rPr>
          <w:rFonts w:ascii="Arial" w:hAnsi="Arial" w:cs="Arial"/>
        </w:rPr>
        <w:t xml:space="preserve">– Wydział </w:t>
      </w:r>
      <w:r w:rsidR="005E60EE" w:rsidRPr="0075263A">
        <w:rPr>
          <w:rFonts w:ascii="Arial" w:hAnsi="Arial" w:cs="Arial"/>
        </w:rPr>
        <w:t xml:space="preserve">Obsługi Administracyjnej, </w:t>
      </w:r>
      <w:r w:rsidR="000B55A1" w:rsidRPr="0075263A">
        <w:rPr>
          <w:rFonts w:ascii="Arial" w:hAnsi="Arial" w:cs="Arial"/>
        </w:rPr>
        <w:t xml:space="preserve">tel. </w:t>
      </w:r>
      <w:r w:rsidR="00161B8E" w:rsidRPr="0075263A">
        <w:rPr>
          <w:rFonts w:ascii="Arial" w:hAnsi="Arial" w:cs="Arial"/>
        </w:rPr>
        <w:t xml:space="preserve">77 459 18 </w:t>
      </w:r>
      <w:r w:rsidR="005E60EE" w:rsidRPr="0075263A">
        <w:rPr>
          <w:rFonts w:ascii="Arial" w:hAnsi="Arial" w:cs="Arial"/>
        </w:rPr>
        <w:t>63</w:t>
      </w:r>
      <w:r w:rsidR="005C240D">
        <w:rPr>
          <w:rFonts w:ascii="Arial" w:hAnsi="Arial" w:cs="Arial"/>
        </w:rPr>
        <w:t xml:space="preserve"> </w:t>
      </w:r>
      <w:r w:rsidR="00F92FCF" w:rsidRPr="0075263A">
        <w:rPr>
          <w:rFonts w:ascii="Arial" w:hAnsi="Arial" w:cs="Arial"/>
        </w:rPr>
        <w:t>w</w:t>
      </w:r>
      <w:r w:rsidR="005E60EE" w:rsidRPr="00C40E8A">
        <w:rPr>
          <w:rFonts w:ascii="Arial" w:hAnsi="Arial" w:cs="Arial"/>
        </w:rPr>
        <w:t xml:space="preserve"> </w:t>
      </w:r>
      <w:r w:rsidR="00F92FCF" w:rsidRPr="00C40E8A">
        <w:rPr>
          <w:rFonts w:ascii="Arial" w:hAnsi="Arial" w:cs="Arial"/>
        </w:rPr>
        <w:t>godz. 07:00–15:00.</w:t>
      </w:r>
      <w:r w:rsidR="00D20C11" w:rsidRPr="00C40E8A">
        <w:rPr>
          <w:rFonts w:ascii="Arial" w:hAnsi="Arial" w:cs="Arial"/>
        </w:rPr>
        <w:t xml:space="preserve"> </w:t>
      </w:r>
    </w:p>
    <w:p w14:paraId="04DCDC6D" w14:textId="6B8D5D60" w:rsidR="008623C9" w:rsidRPr="00C40E8A" w:rsidRDefault="008623C9" w:rsidP="00C40E8A">
      <w:pPr>
        <w:spacing w:line="276" w:lineRule="auto"/>
        <w:ind w:left="142"/>
        <w:rPr>
          <w:rFonts w:ascii="Arial" w:hAnsi="Arial" w:cs="Arial"/>
        </w:rPr>
      </w:pPr>
      <w:r w:rsidRPr="00C40E8A">
        <w:rPr>
          <w:rFonts w:ascii="Arial" w:hAnsi="Arial" w:cs="Arial"/>
          <w:b/>
        </w:rPr>
        <w:t>W sprawach procedury przetargowej:</w:t>
      </w:r>
      <w:r w:rsidRPr="00C40E8A">
        <w:rPr>
          <w:rFonts w:ascii="Arial" w:hAnsi="Arial" w:cs="Arial"/>
          <w:color w:val="EE0000"/>
        </w:rPr>
        <w:t xml:space="preserve"> </w:t>
      </w:r>
      <w:r w:rsidR="007A1043" w:rsidRPr="00C40E8A">
        <w:rPr>
          <w:rFonts w:ascii="Arial" w:hAnsi="Arial" w:cs="Arial"/>
          <w:bCs/>
        </w:rPr>
        <w:t>Ewa Witek</w:t>
      </w:r>
      <w:r w:rsidR="006600E0" w:rsidRPr="00C40E8A">
        <w:rPr>
          <w:rFonts w:ascii="Arial" w:hAnsi="Arial" w:cs="Arial"/>
          <w:bCs/>
        </w:rPr>
        <w:t xml:space="preserve">, </w:t>
      </w:r>
      <w:r w:rsidR="006600E0" w:rsidRPr="00C40E8A">
        <w:rPr>
          <w:rFonts w:ascii="Arial" w:hAnsi="Arial" w:cs="Arial"/>
        </w:rPr>
        <w:t>Bartosz Różycki</w:t>
      </w:r>
      <w:r w:rsidR="005F5A8F" w:rsidRPr="00C40E8A">
        <w:rPr>
          <w:rFonts w:ascii="Arial" w:hAnsi="Arial" w:cs="Arial"/>
        </w:rPr>
        <w:t xml:space="preserve"> </w:t>
      </w:r>
      <w:r w:rsidRPr="00C40E8A">
        <w:rPr>
          <w:rFonts w:ascii="Arial" w:hAnsi="Arial" w:cs="Arial"/>
        </w:rPr>
        <w:t>– Wydział Zamówień Publicznych, tel.</w:t>
      </w:r>
      <w:r w:rsidR="00096660" w:rsidRPr="00C40E8A">
        <w:rPr>
          <w:rFonts w:ascii="Arial" w:hAnsi="Arial" w:cs="Arial"/>
        </w:rPr>
        <w:t xml:space="preserve"> 77 459 18 </w:t>
      </w:r>
      <w:r w:rsidR="00A73051" w:rsidRPr="00C40E8A">
        <w:rPr>
          <w:rFonts w:ascii="Arial" w:hAnsi="Arial" w:cs="Arial"/>
        </w:rPr>
        <w:t>2</w:t>
      </w:r>
      <w:r w:rsidR="007A1043" w:rsidRPr="00C40E8A">
        <w:rPr>
          <w:rFonts w:ascii="Arial" w:hAnsi="Arial" w:cs="Arial"/>
        </w:rPr>
        <w:t>7</w:t>
      </w:r>
      <w:r w:rsidR="006600E0" w:rsidRPr="00C40E8A">
        <w:rPr>
          <w:rFonts w:ascii="Arial" w:hAnsi="Arial" w:cs="Arial"/>
        </w:rPr>
        <w:t>, 77 459 18 28</w:t>
      </w:r>
      <w:r w:rsidRPr="00C40E8A">
        <w:rPr>
          <w:rFonts w:ascii="Arial" w:hAnsi="Arial" w:cs="Arial"/>
          <w:color w:val="EE0000"/>
        </w:rPr>
        <w:t xml:space="preserve"> </w:t>
      </w:r>
      <w:r w:rsidRPr="00C40E8A">
        <w:rPr>
          <w:rFonts w:ascii="Arial" w:hAnsi="Arial" w:cs="Arial"/>
        </w:rPr>
        <w:t>w godz. 07:00–15:00.</w:t>
      </w:r>
    </w:p>
    <w:p w14:paraId="2800EE68" w14:textId="77777777" w:rsidR="008623C9" w:rsidRPr="00C40E8A" w:rsidRDefault="008623C9" w:rsidP="00C40E8A">
      <w:pPr>
        <w:spacing w:line="276" w:lineRule="auto"/>
        <w:rPr>
          <w:rFonts w:ascii="Arial" w:hAnsi="Arial" w:cs="Arial"/>
        </w:rPr>
      </w:pPr>
    </w:p>
    <w:p w14:paraId="46C6D716" w14:textId="04D1DD10" w:rsidR="008623C9" w:rsidRPr="00C40E8A" w:rsidRDefault="008623C9" w:rsidP="00C40E8A">
      <w:pPr>
        <w:spacing w:line="276" w:lineRule="auto"/>
        <w:rPr>
          <w:rFonts w:ascii="Arial" w:hAnsi="Arial" w:cs="Arial"/>
          <w:b/>
        </w:rPr>
      </w:pPr>
      <w:r w:rsidRPr="00C40E8A">
        <w:rPr>
          <w:rFonts w:ascii="Arial" w:hAnsi="Arial" w:cs="Arial"/>
          <w:b/>
        </w:rPr>
        <w:t>2</w:t>
      </w:r>
      <w:r w:rsidR="00E00AE3" w:rsidRPr="00C40E8A">
        <w:rPr>
          <w:rFonts w:ascii="Arial" w:hAnsi="Arial" w:cs="Arial"/>
          <w:b/>
        </w:rPr>
        <w:t>3</w:t>
      </w:r>
      <w:r w:rsidRPr="00C40E8A">
        <w:rPr>
          <w:rFonts w:ascii="Arial" w:hAnsi="Arial" w:cs="Arial"/>
          <w:b/>
        </w:rPr>
        <w:t>. ODRZUCENIE OFERT.</w:t>
      </w:r>
    </w:p>
    <w:p w14:paraId="55362F86" w14:textId="0027F7D6" w:rsidR="008623C9" w:rsidRPr="00C40E8A" w:rsidRDefault="008623C9" w:rsidP="00C40E8A">
      <w:pPr>
        <w:spacing w:line="276" w:lineRule="auto"/>
        <w:rPr>
          <w:rFonts w:ascii="Arial" w:hAnsi="Arial" w:cs="Arial"/>
        </w:rPr>
      </w:pPr>
      <w:r w:rsidRPr="00C40E8A">
        <w:rPr>
          <w:rFonts w:ascii="Arial" w:hAnsi="Arial" w:cs="Arial"/>
          <w:b/>
        </w:rPr>
        <w:t>2</w:t>
      </w:r>
      <w:r w:rsidR="00E00AE3" w:rsidRPr="00C40E8A">
        <w:rPr>
          <w:rFonts w:ascii="Arial" w:hAnsi="Arial" w:cs="Arial"/>
          <w:b/>
        </w:rPr>
        <w:t>3</w:t>
      </w:r>
      <w:r w:rsidRPr="00C40E8A">
        <w:rPr>
          <w:rFonts w:ascii="Arial" w:hAnsi="Arial" w:cs="Arial"/>
          <w:b/>
        </w:rPr>
        <w:t>.1.</w:t>
      </w:r>
      <w:r w:rsidRPr="00C40E8A">
        <w:rPr>
          <w:rFonts w:ascii="Arial" w:hAnsi="Arial" w:cs="Arial"/>
        </w:rPr>
        <w:t xml:space="preserve"> Oferta zostanie odrzucona, jeżeli:</w:t>
      </w:r>
    </w:p>
    <w:p w14:paraId="1AC9FAED" w14:textId="477636DC" w:rsidR="00F0157F" w:rsidRPr="00C40E8A" w:rsidRDefault="00F0157F" w:rsidP="00C40E8A">
      <w:pPr>
        <w:spacing w:line="276" w:lineRule="auto"/>
        <w:ind w:left="142" w:hanging="142"/>
        <w:rPr>
          <w:rFonts w:ascii="Arial" w:hAnsi="Arial" w:cs="Arial"/>
        </w:rPr>
      </w:pPr>
      <w:r w:rsidRPr="00C40E8A">
        <w:rPr>
          <w:rFonts w:ascii="Arial" w:hAnsi="Arial" w:cs="Arial"/>
        </w:rPr>
        <w:t>1) została złożona po terminie składania ofert</w:t>
      </w:r>
      <w:r w:rsidR="00E00AE3" w:rsidRPr="00C40E8A">
        <w:rPr>
          <w:rFonts w:ascii="Arial" w:hAnsi="Arial" w:cs="Arial"/>
        </w:rPr>
        <w:t>,</w:t>
      </w:r>
    </w:p>
    <w:p w14:paraId="51AC285E" w14:textId="77777777" w:rsidR="00F0157F" w:rsidRPr="00C40E8A" w:rsidRDefault="00F0157F" w:rsidP="00C40E8A">
      <w:pPr>
        <w:spacing w:line="276" w:lineRule="auto"/>
        <w:ind w:left="142" w:hanging="142"/>
        <w:rPr>
          <w:rFonts w:ascii="Arial" w:hAnsi="Arial" w:cs="Arial"/>
        </w:rPr>
      </w:pPr>
      <w:r w:rsidRPr="00C40E8A">
        <w:rPr>
          <w:rFonts w:ascii="Arial" w:hAnsi="Arial" w:cs="Arial"/>
        </w:rPr>
        <w:t>2) została złożona przez wykonawcę:</w:t>
      </w:r>
    </w:p>
    <w:p w14:paraId="549588EC" w14:textId="77777777" w:rsidR="008623C9" w:rsidRPr="00C40E8A" w:rsidRDefault="008623C9" w:rsidP="00C40E8A">
      <w:pPr>
        <w:spacing w:line="276" w:lineRule="auto"/>
        <w:ind w:left="284" w:hanging="142"/>
        <w:rPr>
          <w:rFonts w:ascii="Arial" w:hAnsi="Arial" w:cs="Arial"/>
        </w:rPr>
      </w:pPr>
      <w:r w:rsidRPr="00C40E8A">
        <w:rPr>
          <w:rFonts w:ascii="Arial" w:hAnsi="Arial" w:cs="Arial"/>
        </w:rPr>
        <w:t xml:space="preserve">a) </w:t>
      </w:r>
      <w:r w:rsidR="00F0157F" w:rsidRPr="00C40E8A">
        <w:rPr>
          <w:rFonts w:ascii="Arial" w:hAnsi="Arial" w:cs="Arial"/>
        </w:rPr>
        <w:t>podlegającego wykluczeniu z postępowania</w:t>
      </w:r>
      <w:r w:rsidRPr="00C40E8A">
        <w:rPr>
          <w:rFonts w:ascii="Arial" w:hAnsi="Arial" w:cs="Arial"/>
        </w:rPr>
        <w:t>,</w:t>
      </w:r>
    </w:p>
    <w:p w14:paraId="07B2995C" w14:textId="3E56C2A5" w:rsidR="008623C9" w:rsidRPr="00C40E8A" w:rsidRDefault="008623C9" w:rsidP="00C40E8A">
      <w:pPr>
        <w:spacing w:line="276" w:lineRule="auto"/>
        <w:ind w:left="284" w:hanging="142"/>
        <w:rPr>
          <w:rFonts w:ascii="Arial" w:hAnsi="Arial" w:cs="Arial"/>
        </w:rPr>
      </w:pPr>
      <w:r w:rsidRPr="00C40E8A">
        <w:rPr>
          <w:rFonts w:ascii="Arial" w:hAnsi="Arial" w:cs="Arial"/>
        </w:rPr>
        <w:t xml:space="preserve">b) </w:t>
      </w:r>
      <w:r w:rsidR="00F0157F" w:rsidRPr="00C40E8A">
        <w:rPr>
          <w:rFonts w:ascii="Arial" w:hAnsi="Arial" w:cs="Arial"/>
        </w:rPr>
        <w:t xml:space="preserve">niespełniającego warunków udziału w </w:t>
      </w:r>
      <w:r w:rsidR="0075263A" w:rsidRPr="00C40E8A">
        <w:rPr>
          <w:rFonts w:ascii="Arial" w:hAnsi="Arial" w:cs="Arial"/>
        </w:rPr>
        <w:t>postępowaniu</w:t>
      </w:r>
      <w:r w:rsidR="00F0157F" w:rsidRPr="00C40E8A">
        <w:rPr>
          <w:rFonts w:ascii="Arial" w:hAnsi="Arial" w:cs="Arial"/>
        </w:rPr>
        <w:t xml:space="preserve"> lub</w:t>
      </w:r>
    </w:p>
    <w:p w14:paraId="69B206CE" w14:textId="50EE7D2C" w:rsidR="008623C9" w:rsidRPr="00C40E8A" w:rsidRDefault="008623C9" w:rsidP="00C40E8A">
      <w:pPr>
        <w:spacing w:line="276" w:lineRule="auto"/>
        <w:ind w:left="284" w:hanging="142"/>
        <w:rPr>
          <w:rFonts w:ascii="Arial" w:hAnsi="Arial" w:cs="Arial"/>
        </w:rPr>
      </w:pPr>
      <w:r w:rsidRPr="00C40E8A">
        <w:rPr>
          <w:rFonts w:ascii="Arial" w:hAnsi="Arial" w:cs="Arial"/>
        </w:rPr>
        <w:t xml:space="preserve">c) </w:t>
      </w:r>
      <w:r w:rsidR="00F0157F" w:rsidRPr="00C40E8A">
        <w:rPr>
          <w:rFonts w:ascii="Arial" w:hAnsi="Arial" w:cs="Arial"/>
        </w:rPr>
        <w:t>który nie złożył w przewidzianym terminie oświadczenia, o którym mowa w art. 125 ust 1</w:t>
      </w:r>
      <w:r w:rsidR="00E00AE3" w:rsidRPr="00C40E8A">
        <w:rPr>
          <w:rFonts w:ascii="Arial" w:hAnsi="Arial" w:cs="Arial"/>
        </w:rPr>
        <w:t xml:space="preserve"> ustawy Prawo zamówień publicznych</w:t>
      </w:r>
      <w:r w:rsidR="00F0157F" w:rsidRPr="00C40E8A">
        <w:rPr>
          <w:rFonts w:ascii="Arial" w:hAnsi="Arial" w:cs="Arial"/>
        </w:rPr>
        <w:t>, lub podmiotowego środka dowodowego, potwierdzając</w:t>
      </w:r>
      <w:r w:rsidR="008E2CB5" w:rsidRPr="00C40E8A">
        <w:rPr>
          <w:rFonts w:ascii="Arial" w:hAnsi="Arial" w:cs="Arial"/>
        </w:rPr>
        <w:t>ych</w:t>
      </w:r>
      <w:r w:rsidR="00F0157F" w:rsidRPr="00C40E8A">
        <w:rPr>
          <w:rFonts w:ascii="Arial" w:hAnsi="Arial" w:cs="Arial"/>
        </w:rPr>
        <w:t xml:space="preserve"> brak podstaw wykluczenia lub spełni</w:t>
      </w:r>
      <w:r w:rsidR="00102034" w:rsidRPr="00C40E8A">
        <w:rPr>
          <w:rFonts w:ascii="Arial" w:hAnsi="Arial" w:cs="Arial"/>
        </w:rPr>
        <w:t>a</w:t>
      </w:r>
      <w:r w:rsidR="00F0157F" w:rsidRPr="00C40E8A">
        <w:rPr>
          <w:rFonts w:ascii="Arial" w:hAnsi="Arial" w:cs="Arial"/>
        </w:rPr>
        <w:t>nie warunków udziału w</w:t>
      </w:r>
      <w:r w:rsidR="00E00AE3" w:rsidRPr="00C40E8A">
        <w:rPr>
          <w:rFonts w:ascii="Arial" w:hAnsi="Arial" w:cs="Arial"/>
        </w:rPr>
        <w:t> </w:t>
      </w:r>
      <w:r w:rsidR="00F0157F" w:rsidRPr="00C40E8A">
        <w:rPr>
          <w:rFonts w:ascii="Arial" w:hAnsi="Arial" w:cs="Arial"/>
        </w:rPr>
        <w:t xml:space="preserve">postępowaniu, </w:t>
      </w:r>
      <w:r w:rsidR="008E2CB5" w:rsidRPr="00C40E8A">
        <w:rPr>
          <w:rFonts w:ascii="Arial" w:hAnsi="Arial" w:cs="Arial"/>
        </w:rPr>
        <w:t>przedmiotowego środka dowodowego</w:t>
      </w:r>
      <w:r w:rsidR="00E00AE3" w:rsidRPr="00C40E8A">
        <w:rPr>
          <w:rFonts w:ascii="Arial" w:hAnsi="Arial" w:cs="Arial"/>
        </w:rPr>
        <w:t>,</w:t>
      </w:r>
      <w:r w:rsidR="008E2CB5" w:rsidRPr="00C40E8A">
        <w:rPr>
          <w:rFonts w:ascii="Arial" w:hAnsi="Arial" w:cs="Arial"/>
        </w:rPr>
        <w:t xml:space="preserve"> lub </w:t>
      </w:r>
      <w:r w:rsidR="00F0157F" w:rsidRPr="00C40E8A">
        <w:rPr>
          <w:rFonts w:ascii="Arial" w:hAnsi="Arial" w:cs="Arial"/>
        </w:rPr>
        <w:t>innych dokumentów lub oświadczeń</w:t>
      </w:r>
      <w:r w:rsidR="00E00AE3" w:rsidRPr="00C40E8A">
        <w:rPr>
          <w:rFonts w:ascii="Arial" w:hAnsi="Arial" w:cs="Arial"/>
        </w:rPr>
        <w:t>,</w:t>
      </w:r>
    </w:p>
    <w:p w14:paraId="6DBC095D" w14:textId="5AE759A7" w:rsidR="008623C9" w:rsidRPr="00C40E8A" w:rsidRDefault="00F0157F" w:rsidP="00C40E8A">
      <w:pPr>
        <w:spacing w:line="276" w:lineRule="auto"/>
        <w:ind w:left="142" w:hanging="142"/>
        <w:rPr>
          <w:rFonts w:ascii="Arial" w:hAnsi="Arial" w:cs="Arial"/>
        </w:rPr>
      </w:pPr>
      <w:r w:rsidRPr="00C40E8A">
        <w:rPr>
          <w:rFonts w:ascii="Arial" w:hAnsi="Arial" w:cs="Arial"/>
        </w:rPr>
        <w:t>3)</w:t>
      </w:r>
      <w:r w:rsidR="008623C9" w:rsidRPr="00C40E8A">
        <w:rPr>
          <w:rFonts w:ascii="Arial" w:hAnsi="Arial" w:cs="Arial"/>
        </w:rPr>
        <w:t xml:space="preserve"> </w:t>
      </w:r>
      <w:r w:rsidRPr="00C40E8A">
        <w:rPr>
          <w:rFonts w:ascii="Arial" w:hAnsi="Arial" w:cs="Arial"/>
        </w:rPr>
        <w:t>jest niezgodna z przepisami ustawy</w:t>
      </w:r>
      <w:r w:rsidR="00E00AE3" w:rsidRPr="00C40E8A">
        <w:rPr>
          <w:rFonts w:ascii="Arial" w:hAnsi="Arial" w:cs="Arial"/>
        </w:rPr>
        <w:t>,</w:t>
      </w:r>
    </w:p>
    <w:p w14:paraId="61C030A4" w14:textId="345DE6AA" w:rsidR="00F0157F" w:rsidRPr="00C40E8A" w:rsidRDefault="00F0157F" w:rsidP="00C40E8A">
      <w:pPr>
        <w:spacing w:line="276" w:lineRule="auto"/>
        <w:ind w:left="142" w:hanging="142"/>
        <w:rPr>
          <w:rFonts w:ascii="Arial" w:hAnsi="Arial" w:cs="Arial"/>
        </w:rPr>
      </w:pPr>
      <w:r w:rsidRPr="00C40E8A">
        <w:rPr>
          <w:rFonts w:ascii="Arial" w:hAnsi="Arial" w:cs="Arial"/>
        </w:rPr>
        <w:t>4) jest nieważna na podstawie odrębnych przepisów</w:t>
      </w:r>
      <w:r w:rsidR="00E00AE3" w:rsidRPr="00C40E8A">
        <w:rPr>
          <w:rFonts w:ascii="Arial" w:hAnsi="Arial" w:cs="Arial"/>
        </w:rPr>
        <w:t>,</w:t>
      </w:r>
    </w:p>
    <w:p w14:paraId="2516E729" w14:textId="2EB0ACE2" w:rsidR="00F0157F" w:rsidRPr="00C40E8A" w:rsidRDefault="00F0157F" w:rsidP="00C40E8A">
      <w:pPr>
        <w:spacing w:line="276" w:lineRule="auto"/>
        <w:ind w:left="142" w:hanging="142"/>
        <w:rPr>
          <w:rFonts w:ascii="Arial" w:hAnsi="Arial" w:cs="Arial"/>
        </w:rPr>
      </w:pPr>
      <w:r w:rsidRPr="00C40E8A">
        <w:rPr>
          <w:rFonts w:ascii="Arial" w:hAnsi="Arial" w:cs="Arial"/>
        </w:rPr>
        <w:t>5) jej treść jest niezgodna z warunkami zamówienia</w:t>
      </w:r>
      <w:r w:rsidR="00E00AE3" w:rsidRPr="00C40E8A">
        <w:rPr>
          <w:rFonts w:ascii="Arial" w:hAnsi="Arial" w:cs="Arial"/>
        </w:rPr>
        <w:t>,</w:t>
      </w:r>
    </w:p>
    <w:p w14:paraId="4143C637" w14:textId="26DAFC81" w:rsidR="00E00AE3" w:rsidRPr="00C40E8A" w:rsidRDefault="00F0157F" w:rsidP="00C40E8A">
      <w:pPr>
        <w:spacing w:line="276" w:lineRule="auto"/>
        <w:ind w:left="142" w:hanging="142"/>
        <w:rPr>
          <w:rFonts w:ascii="Arial" w:hAnsi="Arial" w:cs="Arial"/>
        </w:rPr>
      </w:pPr>
      <w:r w:rsidRPr="00C40E8A">
        <w:rPr>
          <w:rFonts w:ascii="Arial" w:hAnsi="Arial" w:cs="Arial"/>
        </w:rPr>
        <w:t>6) nie została sporządzona lub przekazana w sposób zgodny z wymaganiami technicznymi</w:t>
      </w:r>
      <w:r w:rsidR="00866EF5" w:rsidRPr="00C40E8A">
        <w:rPr>
          <w:rFonts w:ascii="Arial" w:hAnsi="Arial" w:cs="Arial"/>
        </w:rPr>
        <w:t xml:space="preserve"> </w:t>
      </w:r>
      <w:r w:rsidRPr="00C40E8A">
        <w:rPr>
          <w:rFonts w:ascii="Arial" w:hAnsi="Arial" w:cs="Arial"/>
        </w:rPr>
        <w:t>oraz</w:t>
      </w:r>
      <w:r w:rsidR="007A1134" w:rsidRPr="00C40E8A">
        <w:rPr>
          <w:rFonts w:ascii="Arial" w:hAnsi="Arial" w:cs="Arial"/>
        </w:rPr>
        <w:t xml:space="preserve"> organizacyjnymi sporządz</w:t>
      </w:r>
      <w:r w:rsidR="00102034" w:rsidRPr="00C40E8A">
        <w:rPr>
          <w:rFonts w:ascii="Arial" w:hAnsi="Arial" w:cs="Arial"/>
        </w:rPr>
        <w:t>a</w:t>
      </w:r>
      <w:r w:rsidR="007A1134" w:rsidRPr="00C40E8A">
        <w:rPr>
          <w:rFonts w:ascii="Arial" w:hAnsi="Arial" w:cs="Arial"/>
        </w:rPr>
        <w:t>nia lub przekaz</w:t>
      </w:r>
      <w:r w:rsidR="008E2CB5" w:rsidRPr="00C40E8A">
        <w:rPr>
          <w:rFonts w:ascii="Arial" w:hAnsi="Arial" w:cs="Arial"/>
        </w:rPr>
        <w:t xml:space="preserve">ywania </w:t>
      </w:r>
      <w:r w:rsidR="007A1134" w:rsidRPr="00C40E8A">
        <w:rPr>
          <w:rFonts w:ascii="Arial" w:hAnsi="Arial" w:cs="Arial"/>
        </w:rPr>
        <w:t>ofert przy użyciu środków komunikacji elektronicznej określonymi przez zamawiającego</w:t>
      </w:r>
      <w:r w:rsidR="00E00AE3" w:rsidRPr="00C40E8A">
        <w:rPr>
          <w:rFonts w:ascii="Arial" w:hAnsi="Arial" w:cs="Arial"/>
        </w:rPr>
        <w:t>,</w:t>
      </w:r>
    </w:p>
    <w:p w14:paraId="38DCCDF5" w14:textId="41C1841D" w:rsidR="00E00AE3" w:rsidRPr="00C40E8A" w:rsidRDefault="007A1134" w:rsidP="00C40E8A">
      <w:pPr>
        <w:spacing w:line="276" w:lineRule="auto"/>
        <w:ind w:left="142" w:hanging="142"/>
        <w:rPr>
          <w:rFonts w:ascii="Arial" w:hAnsi="Arial" w:cs="Arial"/>
        </w:rPr>
      </w:pPr>
      <w:r w:rsidRPr="00C40E8A">
        <w:rPr>
          <w:rFonts w:ascii="Arial" w:hAnsi="Arial" w:cs="Arial"/>
        </w:rPr>
        <w:t>7) została złożona w warunkach czynu nieuczciwej konkurencji w rozumieniu ustawy</w:t>
      </w:r>
      <w:r w:rsidR="00622153" w:rsidRPr="00C40E8A">
        <w:rPr>
          <w:rFonts w:ascii="Arial" w:hAnsi="Arial" w:cs="Arial"/>
        </w:rPr>
        <w:t xml:space="preserve"> </w:t>
      </w:r>
      <w:r w:rsidR="00345748" w:rsidRPr="00345748">
        <w:rPr>
          <w:rFonts w:ascii="Arial" w:hAnsi="Arial" w:cs="Arial"/>
        </w:rPr>
        <w:t>o zwalczaniu nieuczciwej konkurencji</w:t>
      </w:r>
      <w:r w:rsidR="00E00AE3" w:rsidRPr="00C40E8A">
        <w:rPr>
          <w:rFonts w:ascii="Arial" w:hAnsi="Arial" w:cs="Arial"/>
        </w:rPr>
        <w:t>,</w:t>
      </w:r>
    </w:p>
    <w:p w14:paraId="7AD20ABB" w14:textId="77777777" w:rsidR="00E00AE3" w:rsidRPr="00C40E8A" w:rsidRDefault="00102034" w:rsidP="00C40E8A">
      <w:pPr>
        <w:spacing w:line="276" w:lineRule="auto"/>
        <w:ind w:left="142" w:hanging="142"/>
        <w:rPr>
          <w:rFonts w:ascii="Arial" w:hAnsi="Arial" w:cs="Arial"/>
        </w:rPr>
      </w:pPr>
      <w:r w:rsidRPr="00C40E8A">
        <w:rPr>
          <w:rFonts w:ascii="Arial" w:hAnsi="Arial" w:cs="Arial"/>
        </w:rPr>
        <w:t>8</w:t>
      </w:r>
      <w:r w:rsidR="007A1134" w:rsidRPr="00C40E8A">
        <w:rPr>
          <w:rFonts w:ascii="Arial" w:hAnsi="Arial" w:cs="Arial"/>
        </w:rPr>
        <w:t>) zawiera rażąco niską cenę lub koszt w stosunku do przedmiotu zamówienia</w:t>
      </w:r>
      <w:r w:rsidR="00E00AE3" w:rsidRPr="00C40E8A">
        <w:rPr>
          <w:rFonts w:ascii="Arial" w:hAnsi="Arial" w:cs="Arial"/>
        </w:rPr>
        <w:t>,</w:t>
      </w:r>
    </w:p>
    <w:p w14:paraId="253EBAEA" w14:textId="77777777" w:rsidR="00E00AE3" w:rsidRPr="00C40E8A" w:rsidRDefault="00102034" w:rsidP="00C40E8A">
      <w:pPr>
        <w:spacing w:line="276" w:lineRule="auto"/>
        <w:ind w:left="142" w:hanging="142"/>
        <w:rPr>
          <w:rFonts w:ascii="Arial" w:hAnsi="Arial" w:cs="Arial"/>
        </w:rPr>
      </w:pPr>
      <w:r w:rsidRPr="00C40E8A">
        <w:rPr>
          <w:rFonts w:ascii="Arial" w:hAnsi="Arial" w:cs="Arial"/>
        </w:rPr>
        <w:t>9</w:t>
      </w:r>
      <w:r w:rsidR="007A1134" w:rsidRPr="00C40E8A">
        <w:rPr>
          <w:rFonts w:ascii="Arial" w:hAnsi="Arial" w:cs="Arial"/>
        </w:rPr>
        <w:t>) zawiera błędy w obliczeniu ceny lub kosztu</w:t>
      </w:r>
      <w:r w:rsidR="00E00AE3" w:rsidRPr="00C40E8A">
        <w:rPr>
          <w:rFonts w:ascii="Arial" w:hAnsi="Arial" w:cs="Arial"/>
        </w:rPr>
        <w:t>,</w:t>
      </w:r>
    </w:p>
    <w:p w14:paraId="304C03A9" w14:textId="77777777" w:rsidR="00E00AE3" w:rsidRPr="00C40E8A" w:rsidRDefault="007A1134"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0</w:t>
      </w:r>
      <w:r w:rsidRPr="00C40E8A">
        <w:rPr>
          <w:rFonts w:ascii="Arial" w:hAnsi="Arial" w:cs="Arial"/>
        </w:rPr>
        <w:t>) wykonawca w wyznaczonym terminie zakwestionował poprawienie omyłki, o której mowa w art. 223 ust. 2 pkt 3 ustawy Prawo zamówień publicznych</w:t>
      </w:r>
      <w:r w:rsidR="00E00AE3" w:rsidRPr="00C40E8A">
        <w:rPr>
          <w:rFonts w:ascii="Arial" w:hAnsi="Arial" w:cs="Arial"/>
        </w:rPr>
        <w:t>,</w:t>
      </w:r>
    </w:p>
    <w:p w14:paraId="2A83EAEB" w14:textId="77777777" w:rsidR="00E00AE3" w:rsidRPr="00C40E8A" w:rsidRDefault="007A1134"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1</w:t>
      </w:r>
      <w:r w:rsidRPr="00C40E8A">
        <w:rPr>
          <w:rFonts w:ascii="Arial" w:hAnsi="Arial" w:cs="Arial"/>
        </w:rPr>
        <w:t>) wykonawca nie wyraził pisemnej zgody na przedłużenie terminu związania ofertą</w:t>
      </w:r>
      <w:r w:rsidR="00E00AE3" w:rsidRPr="00C40E8A">
        <w:rPr>
          <w:rFonts w:ascii="Arial" w:hAnsi="Arial" w:cs="Arial"/>
        </w:rPr>
        <w:t>,</w:t>
      </w:r>
    </w:p>
    <w:p w14:paraId="2BD39635" w14:textId="77777777" w:rsidR="00E00AE3" w:rsidRPr="00C40E8A" w:rsidRDefault="007A1134"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2</w:t>
      </w:r>
      <w:r w:rsidRPr="00C40E8A">
        <w:rPr>
          <w:rFonts w:ascii="Arial" w:hAnsi="Arial" w:cs="Arial"/>
        </w:rPr>
        <w:t>) wykonawca nie wyraził pisemnej zgody na wybór jego oferty po upływie terminu związania ofertą</w:t>
      </w:r>
      <w:r w:rsidR="00E00AE3" w:rsidRPr="00C40E8A">
        <w:rPr>
          <w:rFonts w:ascii="Arial" w:hAnsi="Arial" w:cs="Arial"/>
        </w:rPr>
        <w:t>,</w:t>
      </w:r>
    </w:p>
    <w:p w14:paraId="26651B43" w14:textId="49601ECD" w:rsidR="00E00AE3" w:rsidRPr="00C40E8A" w:rsidRDefault="007A1134"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3</w:t>
      </w:r>
      <w:r w:rsidRPr="00C40E8A">
        <w:rPr>
          <w:rFonts w:ascii="Arial" w:hAnsi="Arial" w:cs="Arial"/>
        </w:rPr>
        <w:t xml:space="preserve">) wykonawca nie wniósł </w:t>
      </w:r>
      <w:r w:rsidR="0075263A" w:rsidRPr="00C40E8A">
        <w:rPr>
          <w:rFonts w:ascii="Arial" w:hAnsi="Arial" w:cs="Arial"/>
        </w:rPr>
        <w:t>wadium</w:t>
      </w:r>
      <w:r w:rsidRPr="00C40E8A">
        <w:rPr>
          <w:rFonts w:ascii="Arial" w:hAnsi="Arial" w:cs="Arial"/>
        </w:rPr>
        <w:t xml:space="preserve"> lub wniósł w sposób nieprawidłowy lub nie utrzymywał </w:t>
      </w:r>
      <w:r w:rsidR="002D4EC7" w:rsidRPr="00C40E8A">
        <w:rPr>
          <w:rFonts w:ascii="Arial" w:hAnsi="Arial" w:cs="Arial"/>
        </w:rPr>
        <w:t xml:space="preserve">wadium </w:t>
      </w:r>
      <w:r w:rsidRPr="00C40E8A">
        <w:rPr>
          <w:rFonts w:ascii="Arial" w:hAnsi="Arial" w:cs="Arial"/>
        </w:rPr>
        <w:t>nieprzerwanie do upływu terminu związania ofertą lub złożył wniosek o zwrot wadium w przypadku</w:t>
      </w:r>
      <w:r w:rsidR="00AF2C16" w:rsidRPr="00C40E8A">
        <w:rPr>
          <w:rFonts w:ascii="Arial" w:hAnsi="Arial" w:cs="Arial"/>
        </w:rPr>
        <w:t>, o którym mowa w art. 98 ust. 2 pkt 3 ustawy P</w:t>
      </w:r>
      <w:r w:rsidR="00E00AE3" w:rsidRPr="00C40E8A">
        <w:rPr>
          <w:rFonts w:ascii="Arial" w:hAnsi="Arial" w:cs="Arial"/>
        </w:rPr>
        <w:t>rawo zamówień publicznych,</w:t>
      </w:r>
    </w:p>
    <w:p w14:paraId="754B9007" w14:textId="363E78E5" w:rsidR="00AF2C16" w:rsidRPr="00C40E8A" w:rsidRDefault="00AF2C16" w:rsidP="00C40E8A">
      <w:pPr>
        <w:spacing w:line="276" w:lineRule="auto"/>
        <w:ind w:left="142" w:hanging="142"/>
        <w:rPr>
          <w:rFonts w:ascii="Arial" w:hAnsi="Arial" w:cs="Arial"/>
        </w:rPr>
      </w:pPr>
      <w:r w:rsidRPr="00C40E8A">
        <w:rPr>
          <w:rFonts w:ascii="Arial" w:hAnsi="Arial" w:cs="Arial"/>
        </w:rPr>
        <w:t>1</w:t>
      </w:r>
      <w:r w:rsidR="00102034" w:rsidRPr="00C40E8A">
        <w:rPr>
          <w:rFonts w:ascii="Arial" w:hAnsi="Arial" w:cs="Arial"/>
        </w:rPr>
        <w:t>4</w:t>
      </w:r>
      <w:r w:rsidRPr="00C40E8A">
        <w:rPr>
          <w:rFonts w:ascii="Arial" w:hAnsi="Arial" w:cs="Arial"/>
        </w:rPr>
        <w:t xml:space="preserve">) która została złożona bez odbycia wizji lokalnej albo bez sprawdzenia dokumentów niezbędnych do realizacji zamówienia dostępnych na miejscu u </w:t>
      </w:r>
      <w:r w:rsidRPr="00C40E8A">
        <w:rPr>
          <w:rFonts w:ascii="Arial" w:hAnsi="Arial" w:cs="Arial"/>
        </w:rPr>
        <w:lastRenderedPageBreak/>
        <w:t xml:space="preserve">zamawiającego, w </w:t>
      </w:r>
      <w:r w:rsidR="0075263A" w:rsidRPr="00C40E8A">
        <w:rPr>
          <w:rFonts w:ascii="Arial" w:hAnsi="Arial" w:cs="Arial"/>
        </w:rPr>
        <w:t>przypadku,</w:t>
      </w:r>
      <w:r w:rsidRPr="00C40E8A">
        <w:rPr>
          <w:rFonts w:ascii="Arial" w:hAnsi="Arial" w:cs="Arial"/>
        </w:rPr>
        <w:t xml:space="preserve"> gdy zamawiający tego wymagał</w:t>
      </w:r>
      <w:r w:rsidR="00102034" w:rsidRPr="00C40E8A">
        <w:rPr>
          <w:rFonts w:ascii="Arial" w:hAnsi="Arial" w:cs="Arial"/>
        </w:rPr>
        <w:t xml:space="preserve"> w dokumentach zamówienia.</w:t>
      </w:r>
    </w:p>
    <w:p w14:paraId="543499CA" w14:textId="77777777" w:rsidR="00087FB1" w:rsidRPr="00C40E8A" w:rsidRDefault="00087FB1" w:rsidP="00C40E8A">
      <w:pPr>
        <w:pStyle w:val="Tekstpodstawowy3"/>
        <w:spacing w:line="276" w:lineRule="auto"/>
        <w:jc w:val="left"/>
        <w:rPr>
          <w:rFonts w:ascii="Arial" w:hAnsi="Arial" w:cs="Arial"/>
          <w:b w:val="0"/>
        </w:rPr>
      </w:pPr>
      <w:bookmarkStart w:id="24" w:name="_Hlk17198326"/>
    </w:p>
    <w:bookmarkEnd w:id="24"/>
    <w:p w14:paraId="00FCB7D3" w14:textId="08FF59C5" w:rsidR="008623C9" w:rsidRPr="00C40E8A" w:rsidRDefault="008623C9" w:rsidP="00C40E8A">
      <w:pPr>
        <w:pStyle w:val="Tekstpodstawowy3"/>
        <w:spacing w:line="276" w:lineRule="auto"/>
        <w:ind w:left="142" w:hanging="142"/>
        <w:jc w:val="left"/>
        <w:rPr>
          <w:rFonts w:ascii="Arial" w:hAnsi="Arial" w:cs="Arial"/>
        </w:rPr>
      </w:pPr>
      <w:r w:rsidRPr="00C40E8A">
        <w:rPr>
          <w:rFonts w:ascii="Arial" w:hAnsi="Arial" w:cs="Arial"/>
        </w:rPr>
        <w:t>2</w:t>
      </w:r>
      <w:r w:rsidR="00E00AE3" w:rsidRPr="00C40E8A">
        <w:rPr>
          <w:rFonts w:ascii="Arial" w:hAnsi="Arial" w:cs="Arial"/>
        </w:rPr>
        <w:t>4</w:t>
      </w:r>
      <w:r w:rsidRPr="00C40E8A">
        <w:rPr>
          <w:rFonts w:ascii="Arial" w:hAnsi="Arial" w:cs="Arial"/>
        </w:rPr>
        <w:t>. UNIEWAŻNIENIE POSTĘPOWANIA O UDZIELENIE ZAMÓWIENIA PUBLICZNEGO.</w:t>
      </w:r>
    </w:p>
    <w:p w14:paraId="7A24BA2B" w14:textId="3CCC9604"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4</w:t>
      </w:r>
      <w:r w:rsidRPr="00C40E8A">
        <w:rPr>
          <w:rFonts w:ascii="Arial" w:hAnsi="Arial" w:cs="Arial"/>
          <w:b/>
        </w:rPr>
        <w:t>.1.</w:t>
      </w:r>
      <w:r w:rsidRPr="00C40E8A">
        <w:rPr>
          <w:rFonts w:ascii="Arial" w:hAnsi="Arial" w:cs="Arial"/>
        </w:rPr>
        <w:t xml:space="preserve"> Postępowanie o udzielenie zamówienia publicznego zostanie unieważnione w przypadkach, gdy:</w:t>
      </w:r>
    </w:p>
    <w:p w14:paraId="6E06FD61" w14:textId="4755937A" w:rsidR="008623C9" w:rsidRPr="00C40E8A" w:rsidRDefault="008623C9" w:rsidP="00C40E8A">
      <w:pPr>
        <w:spacing w:line="276" w:lineRule="auto"/>
        <w:ind w:left="284" w:hanging="142"/>
        <w:rPr>
          <w:rFonts w:ascii="Arial" w:hAnsi="Arial" w:cs="Arial"/>
        </w:rPr>
      </w:pPr>
      <w:r w:rsidRPr="00C40E8A">
        <w:rPr>
          <w:rFonts w:ascii="Arial" w:hAnsi="Arial" w:cs="Arial"/>
        </w:rPr>
        <w:t>a) nie złożono żadnej oferty</w:t>
      </w:r>
      <w:r w:rsidR="00E00AE3" w:rsidRPr="00C40E8A">
        <w:rPr>
          <w:rFonts w:ascii="Arial" w:hAnsi="Arial" w:cs="Arial"/>
        </w:rPr>
        <w:t>,</w:t>
      </w:r>
    </w:p>
    <w:p w14:paraId="1D335E10" w14:textId="716D9855" w:rsidR="006C790A" w:rsidRPr="00C40E8A" w:rsidRDefault="006C790A" w:rsidP="00C40E8A">
      <w:pPr>
        <w:spacing w:line="276" w:lineRule="auto"/>
        <w:ind w:left="284" w:hanging="142"/>
        <w:rPr>
          <w:rFonts w:ascii="Arial" w:hAnsi="Arial" w:cs="Arial"/>
        </w:rPr>
      </w:pPr>
      <w:r w:rsidRPr="00C40E8A">
        <w:rPr>
          <w:rFonts w:ascii="Arial" w:hAnsi="Arial" w:cs="Arial"/>
        </w:rPr>
        <w:t>b) wszystkie oferty podlegają odrzuceniu</w:t>
      </w:r>
      <w:r w:rsidR="00E00AE3" w:rsidRPr="00C40E8A">
        <w:rPr>
          <w:rFonts w:ascii="Arial" w:hAnsi="Arial" w:cs="Arial"/>
        </w:rPr>
        <w:t>,</w:t>
      </w:r>
    </w:p>
    <w:p w14:paraId="56AC4DF9" w14:textId="21B9C69F" w:rsidR="008623C9" w:rsidRPr="00C40E8A" w:rsidRDefault="006C790A" w:rsidP="00C40E8A">
      <w:pPr>
        <w:spacing w:line="276" w:lineRule="auto"/>
        <w:ind w:left="284" w:hanging="142"/>
        <w:rPr>
          <w:rFonts w:ascii="Arial" w:hAnsi="Arial" w:cs="Arial"/>
        </w:rPr>
      </w:pPr>
      <w:r w:rsidRPr="00C40E8A">
        <w:rPr>
          <w:rFonts w:ascii="Arial" w:hAnsi="Arial" w:cs="Arial"/>
        </w:rPr>
        <w:t>c</w:t>
      </w:r>
      <w:r w:rsidR="008623C9" w:rsidRPr="00C40E8A">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C40E8A">
        <w:rPr>
          <w:rFonts w:ascii="Arial" w:hAnsi="Arial" w:cs="Arial"/>
        </w:rPr>
        <w:t>,</w:t>
      </w:r>
    </w:p>
    <w:p w14:paraId="2B383235" w14:textId="6F059022" w:rsidR="008623C9" w:rsidRPr="00C40E8A" w:rsidRDefault="006C790A" w:rsidP="00C40E8A">
      <w:pPr>
        <w:spacing w:line="276" w:lineRule="auto"/>
        <w:ind w:left="284" w:hanging="142"/>
        <w:rPr>
          <w:rFonts w:ascii="Arial" w:hAnsi="Arial" w:cs="Arial"/>
        </w:rPr>
      </w:pPr>
      <w:r w:rsidRPr="00C40E8A">
        <w:rPr>
          <w:rFonts w:ascii="Arial" w:hAnsi="Arial" w:cs="Arial"/>
        </w:rPr>
        <w:t>d</w:t>
      </w:r>
      <w:r w:rsidR="008623C9" w:rsidRPr="00C40E8A">
        <w:rPr>
          <w:rFonts w:ascii="Arial" w:hAnsi="Arial" w:cs="Arial"/>
        </w:rPr>
        <w:t xml:space="preserve">) w przypadkach, o których mowa w art. </w:t>
      </w:r>
      <w:r w:rsidRPr="00C40E8A">
        <w:rPr>
          <w:rFonts w:ascii="Arial" w:hAnsi="Arial" w:cs="Arial"/>
        </w:rPr>
        <w:t>248 ust 3 i art. 249</w:t>
      </w:r>
      <w:r w:rsidR="00F97D5B" w:rsidRPr="00C40E8A">
        <w:rPr>
          <w:rFonts w:ascii="Arial" w:hAnsi="Arial" w:cs="Arial"/>
        </w:rPr>
        <w:t xml:space="preserve"> </w:t>
      </w:r>
      <w:r w:rsidR="008623C9" w:rsidRPr="00C40E8A">
        <w:rPr>
          <w:rFonts w:ascii="Arial" w:hAnsi="Arial" w:cs="Arial"/>
        </w:rPr>
        <w:t>ustawy Prawo zamówień publicznych, zostały złożone oferty dodatkowe o takiej samej cenie,</w:t>
      </w:r>
    </w:p>
    <w:p w14:paraId="25EAF28C" w14:textId="77777777" w:rsidR="008623C9" w:rsidRPr="00C40E8A" w:rsidRDefault="006C790A" w:rsidP="00C40E8A">
      <w:pPr>
        <w:spacing w:line="276" w:lineRule="auto"/>
        <w:ind w:left="284" w:hanging="142"/>
        <w:rPr>
          <w:rFonts w:ascii="Arial" w:hAnsi="Arial" w:cs="Arial"/>
        </w:rPr>
      </w:pPr>
      <w:r w:rsidRPr="00C40E8A">
        <w:rPr>
          <w:rFonts w:ascii="Arial" w:hAnsi="Arial" w:cs="Arial"/>
        </w:rPr>
        <w:t>e</w:t>
      </w:r>
      <w:r w:rsidR="008623C9" w:rsidRPr="00C40E8A">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C40E8A" w:rsidRDefault="006C790A" w:rsidP="00C40E8A">
      <w:pPr>
        <w:spacing w:line="276" w:lineRule="auto"/>
        <w:ind w:left="284" w:hanging="142"/>
        <w:rPr>
          <w:rFonts w:ascii="Arial" w:hAnsi="Arial" w:cs="Arial"/>
        </w:rPr>
      </w:pPr>
      <w:r w:rsidRPr="00C40E8A">
        <w:rPr>
          <w:rFonts w:ascii="Arial" w:hAnsi="Arial" w:cs="Arial"/>
        </w:rPr>
        <w:t>f</w:t>
      </w:r>
      <w:r w:rsidR="008623C9" w:rsidRPr="00C40E8A">
        <w:rPr>
          <w:rFonts w:ascii="Arial" w:hAnsi="Arial" w:cs="Arial"/>
        </w:rPr>
        <w:t>) postępowanie obarczone jest niemożliwą do usunięcia wadą uniemożliwiającą zawarcie niepodlegającej unieważnieniu umowy w sprawie zamówienia publicznego</w:t>
      </w:r>
      <w:r w:rsidR="00E00AE3" w:rsidRPr="00C40E8A">
        <w:rPr>
          <w:rFonts w:ascii="Arial" w:hAnsi="Arial" w:cs="Arial"/>
        </w:rPr>
        <w:t>,</w:t>
      </w:r>
    </w:p>
    <w:p w14:paraId="41CFA46F" w14:textId="2A23D6D1" w:rsidR="00803B22" w:rsidRPr="00C40E8A" w:rsidRDefault="00803B22" w:rsidP="00C40E8A">
      <w:pPr>
        <w:spacing w:line="276" w:lineRule="auto"/>
        <w:ind w:left="284" w:hanging="142"/>
        <w:rPr>
          <w:rFonts w:ascii="Arial" w:hAnsi="Arial" w:cs="Arial"/>
        </w:rPr>
      </w:pPr>
      <w:r w:rsidRPr="00C40E8A">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C40E8A">
        <w:rPr>
          <w:rFonts w:ascii="Arial" w:hAnsi="Arial" w:cs="Arial"/>
        </w:rPr>
        <w:t>rawo zamówień publicznych.</w:t>
      </w:r>
    </w:p>
    <w:p w14:paraId="55E41E2C" w14:textId="5556F8D6" w:rsidR="00B228AF" w:rsidRPr="00C40E8A" w:rsidRDefault="00B228AF" w:rsidP="00C40E8A">
      <w:pPr>
        <w:spacing w:line="276" w:lineRule="auto"/>
        <w:ind w:left="142" w:hanging="142"/>
        <w:rPr>
          <w:rFonts w:ascii="Arial" w:hAnsi="Arial" w:cs="Arial"/>
        </w:rPr>
      </w:pPr>
      <w:r w:rsidRPr="00C40E8A">
        <w:rPr>
          <w:rFonts w:ascii="Arial" w:hAnsi="Arial" w:cs="Arial"/>
          <w:b/>
        </w:rPr>
        <w:t>2</w:t>
      </w:r>
      <w:r w:rsidR="00E00AE3" w:rsidRPr="00C40E8A">
        <w:rPr>
          <w:rFonts w:ascii="Arial" w:hAnsi="Arial" w:cs="Arial"/>
          <w:b/>
        </w:rPr>
        <w:t>4</w:t>
      </w:r>
      <w:r w:rsidRPr="00C40E8A">
        <w:rPr>
          <w:rFonts w:ascii="Arial" w:hAnsi="Arial" w:cs="Arial"/>
          <w:b/>
        </w:rPr>
        <w:t>.2.</w:t>
      </w:r>
      <w:r w:rsidRPr="00C40E8A">
        <w:rPr>
          <w:rFonts w:ascii="Arial" w:hAnsi="Arial" w:cs="Arial"/>
        </w:rPr>
        <w:t xml:space="preserve"> </w:t>
      </w:r>
      <w:r w:rsidR="008133CB" w:rsidRPr="00C40E8A">
        <w:rPr>
          <w:rFonts w:ascii="Arial" w:hAnsi="Arial" w:cs="Arial"/>
        </w:rPr>
        <w:t>Zamawiaj</w:t>
      </w:r>
      <w:r w:rsidR="008133CB" w:rsidRPr="00C40E8A">
        <w:rPr>
          <w:rFonts w:ascii="Arial" w:eastAsia="TimesNewRoman,Bold" w:hAnsi="Arial" w:cs="Arial"/>
        </w:rPr>
        <w:t>ą</w:t>
      </w:r>
      <w:r w:rsidR="008133CB" w:rsidRPr="00C40E8A">
        <w:rPr>
          <w:rFonts w:ascii="Arial" w:hAnsi="Arial" w:cs="Arial"/>
        </w:rPr>
        <w:t>cy może unieważni</w:t>
      </w:r>
      <w:r w:rsidR="008133CB" w:rsidRPr="00C40E8A">
        <w:rPr>
          <w:rFonts w:ascii="Arial" w:eastAsia="TimesNewRoman,Bold" w:hAnsi="Arial" w:cs="Arial"/>
        </w:rPr>
        <w:t xml:space="preserve">ć </w:t>
      </w:r>
      <w:r w:rsidR="008133CB" w:rsidRPr="00C40E8A">
        <w:rPr>
          <w:rFonts w:ascii="Arial" w:hAnsi="Arial" w:cs="Arial"/>
        </w:rPr>
        <w:t>post</w:t>
      </w:r>
      <w:r w:rsidR="008133CB" w:rsidRPr="00C40E8A">
        <w:rPr>
          <w:rFonts w:ascii="Arial" w:eastAsia="TimesNewRoman,Bold" w:hAnsi="Arial" w:cs="Arial"/>
        </w:rPr>
        <w:t>ę</w:t>
      </w:r>
      <w:r w:rsidR="008133CB" w:rsidRPr="00C40E8A">
        <w:rPr>
          <w:rFonts w:ascii="Arial" w:hAnsi="Arial" w:cs="Arial"/>
        </w:rPr>
        <w:t xml:space="preserve">powanie o udzielenie zamówienia, jeżeli </w:t>
      </w:r>
      <w:r w:rsidR="008133CB" w:rsidRPr="00C40E8A">
        <w:rPr>
          <w:rFonts w:ascii="Arial" w:eastAsia="TimesNewRoman,Bold" w:hAnsi="Arial" w:cs="Arial"/>
        </w:rPr>
        <w:t>ś</w:t>
      </w:r>
      <w:r w:rsidR="008133CB" w:rsidRPr="00C40E8A">
        <w:rPr>
          <w:rFonts w:ascii="Arial" w:hAnsi="Arial" w:cs="Arial"/>
        </w:rPr>
        <w:t>rodki</w:t>
      </w:r>
      <w:r w:rsidR="00803B22" w:rsidRPr="00C40E8A">
        <w:rPr>
          <w:rFonts w:ascii="Arial" w:hAnsi="Arial" w:cs="Arial"/>
        </w:rPr>
        <w:t xml:space="preserve"> publiczne</w:t>
      </w:r>
      <w:r w:rsidR="008133CB" w:rsidRPr="00C40E8A">
        <w:rPr>
          <w:rFonts w:ascii="Arial" w:hAnsi="Arial" w:cs="Arial"/>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4</w:t>
      </w:r>
      <w:r w:rsidRPr="00C40E8A">
        <w:rPr>
          <w:rFonts w:ascii="Arial" w:hAnsi="Arial" w:cs="Arial"/>
          <w:b/>
        </w:rPr>
        <w:t>.</w:t>
      </w:r>
      <w:r w:rsidR="00B228AF" w:rsidRPr="00C40E8A">
        <w:rPr>
          <w:rFonts w:ascii="Arial" w:hAnsi="Arial" w:cs="Arial"/>
          <w:b/>
        </w:rPr>
        <w:t>3</w:t>
      </w:r>
      <w:r w:rsidRPr="00C40E8A">
        <w:rPr>
          <w:rFonts w:ascii="Arial" w:hAnsi="Arial" w:cs="Arial"/>
          <w:b/>
        </w:rPr>
        <w:t>.</w:t>
      </w:r>
      <w:r w:rsidRPr="00C40E8A">
        <w:rPr>
          <w:rFonts w:ascii="Arial" w:hAnsi="Arial" w:cs="Arial"/>
        </w:rPr>
        <w:t xml:space="preserve"> O unieważnieniu postępowania</w:t>
      </w:r>
      <w:r w:rsidR="00803B22" w:rsidRPr="00C40E8A">
        <w:rPr>
          <w:rFonts w:ascii="Arial" w:hAnsi="Arial" w:cs="Arial"/>
        </w:rPr>
        <w:t xml:space="preserve"> o udzielenie zamówienia </w:t>
      </w:r>
      <w:r w:rsidRPr="00C40E8A">
        <w:rPr>
          <w:rFonts w:ascii="Arial" w:hAnsi="Arial" w:cs="Arial"/>
        </w:rPr>
        <w:t>zamawiający zawiad</w:t>
      </w:r>
      <w:r w:rsidR="00803B22" w:rsidRPr="00C40E8A">
        <w:rPr>
          <w:rFonts w:ascii="Arial" w:hAnsi="Arial" w:cs="Arial"/>
        </w:rPr>
        <w:t>amia</w:t>
      </w:r>
      <w:r w:rsidRPr="00C40E8A">
        <w:rPr>
          <w:rFonts w:ascii="Arial" w:hAnsi="Arial" w:cs="Arial"/>
        </w:rPr>
        <w:t xml:space="preserve"> równocześnie wszystkich wykonawców, którzy</w:t>
      </w:r>
      <w:r w:rsidR="00803B22" w:rsidRPr="00C40E8A">
        <w:rPr>
          <w:rFonts w:ascii="Arial" w:hAnsi="Arial" w:cs="Arial"/>
        </w:rPr>
        <w:t xml:space="preserve"> </w:t>
      </w:r>
      <w:r w:rsidRPr="00C40E8A">
        <w:rPr>
          <w:rFonts w:ascii="Arial" w:hAnsi="Arial" w:cs="Arial"/>
        </w:rPr>
        <w:t>złożyli oferty – podając uzasadnienie faktyczne i prawne.</w:t>
      </w:r>
    </w:p>
    <w:p w14:paraId="308C243A" w14:textId="45BD7AB7" w:rsidR="008C1AF2" w:rsidRPr="00C40E8A" w:rsidRDefault="002D4EC7"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4</w:t>
      </w:r>
      <w:r w:rsidRPr="00C40E8A">
        <w:rPr>
          <w:rFonts w:ascii="Arial" w:hAnsi="Arial" w:cs="Arial"/>
          <w:b/>
        </w:rPr>
        <w:t>.4.</w:t>
      </w:r>
      <w:r w:rsidRPr="00C40E8A">
        <w:rPr>
          <w:rFonts w:ascii="Arial" w:hAnsi="Arial" w:cs="Arial"/>
        </w:rPr>
        <w:t xml:space="preserve"> </w:t>
      </w:r>
      <w:r w:rsidR="008C1AF2" w:rsidRPr="00C40E8A">
        <w:rPr>
          <w:rFonts w:ascii="Arial" w:hAnsi="Arial" w:cs="Arial"/>
        </w:rPr>
        <w:t>Zamawiający udostępnia niezwłocznie informacje, o których mowa w punkcie 24.3 powyżej, na stronie internetowej prowadzonego postępowania.</w:t>
      </w:r>
    </w:p>
    <w:p w14:paraId="14999968" w14:textId="06ADF273" w:rsidR="002D4EC7" w:rsidRPr="00C40E8A" w:rsidRDefault="008C1AF2" w:rsidP="00C40E8A">
      <w:pPr>
        <w:pStyle w:val="Tekstpodstawowywcity3"/>
        <w:spacing w:line="276" w:lineRule="auto"/>
        <w:ind w:left="142" w:hanging="142"/>
        <w:jc w:val="left"/>
        <w:rPr>
          <w:rFonts w:ascii="Arial" w:hAnsi="Arial" w:cs="Arial"/>
        </w:rPr>
      </w:pPr>
      <w:r w:rsidRPr="00C40E8A">
        <w:rPr>
          <w:rFonts w:ascii="Arial" w:hAnsi="Arial" w:cs="Arial"/>
          <w:b/>
        </w:rPr>
        <w:t>24.5.</w:t>
      </w:r>
      <w:r w:rsidRPr="00C40E8A">
        <w:rPr>
          <w:rFonts w:ascii="Arial" w:hAnsi="Arial" w:cs="Arial"/>
        </w:rPr>
        <w:t xml:space="preserve"> </w:t>
      </w:r>
      <w:r w:rsidR="002D4EC7" w:rsidRPr="00C40E8A">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C40E8A">
        <w:rPr>
          <w:rFonts w:ascii="Arial" w:hAnsi="Arial" w:cs="Arial"/>
        </w:rPr>
        <w:t>.</w:t>
      </w:r>
    </w:p>
    <w:p w14:paraId="639EF256" w14:textId="77777777" w:rsidR="00F17DC6" w:rsidRPr="00C40E8A" w:rsidRDefault="00F17DC6" w:rsidP="00C40E8A">
      <w:pPr>
        <w:pStyle w:val="Tekstpodstawowy3"/>
        <w:spacing w:line="276" w:lineRule="auto"/>
        <w:jc w:val="left"/>
        <w:rPr>
          <w:rFonts w:ascii="Arial" w:hAnsi="Arial" w:cs="Arial"/>
          <w:b w:val="0"/>
        </w:rPr>
      </w:pPr>
    </w:p>
    <w:p w14:paraId="63C3B8FD" w14:textId="4A072B33" w:rsidR="008623C9" w:rsidRPr="00C40E8A" w:rsidRDefault="008623C9" w:rsidP="00C40E8A">
      <w:pPr>
        <w:pStyle w:val="Tekstpodstawowy3"/>
        <w:spacing w:line="276" w:lineRule="auto"/>
        <w:jc w:val="left"/>
        <w:rPr>
          <w:rFonts w:ascii="Arial" w:hAnsi="Arial" w:cs="Arial"/>
        </w:rPr>
      </w:pPr>
      <w:r w:rsidRPr="00C40E8A">
        <w:rPr>
          <w:rFonts w:ascii="Arial" w:hAnsi="Arial" w:cs="Arial"/>
        </w:rPr>
        <w:t>2</w:t>
      </w:r>
      <w:r w:rsidR="00E00AE3" w:rsidRPr="00C40E8A">
        <w:rPr>
          <w:rFonts w:ascii="Arial" w:hAnsi="Arial" w:cs="Arial"/>
        </w:rPr>
        <w:t>5</w:t>
      </w:r>
      <w:r w:rsidRPr="00C40E8A">
        <w:rPr>
          <w:rFonts w:ascii="Arial" w:hAnsi="Arial" w:cs="Arial"/>
        </w:rPr>
        <w:t>. INFORMACJE DOTYCZĄCE ZAWARCIA UMOWY.</w:t>
      </w:r>
    </w:p>
    <w:p w14:paraId="669CA364" w14:textId="7D32DEB6"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5</w:t>
      </w:r>
      <w:r w:rsidRPr="00C40E8A">
        <w:rPr>
          <w:rFonts w:ascii="Arial" w:hAnsi="Arial" w:cs="Arial"/>
          <w:b/>
        </w:rPr>
        <w:t>.1.</w:t>
      </w:r>
      <w:r w:rsidRPr="00C40E8A">
        <w:rPr>
          <w:rFonts w:ascii="Arial" w:hAnsi="Arial" w:cs="Arial"/>
        </w:rPr>
        <w:t xml:space="preserve"> Zamawiający udzieli zamówienia wykonawcy, którego oferta uznana zostanie za najkorzystniejszą.</w:t>
      </w:r>
    </w:p>
    <w:p w14:paraId="2235193C" w14:textId="6FAA1AE5"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5</w:t>
      </w:r>
      <w:r w:rsidRPr="00C40E8A">
        <w:rPr>
          <w:rFonts w:ascii="Arial" w:hAnsi="Arial" w:cs="Arial"/>
          <w:b/>
        </w:rPr>
        <w:t>.2.</w:t>
      </w:r>
      <w:r w:rsidRPr="00C40E8A">
        <w:rPr>
          <w:rFonts w:ascii="Arial" w:hAnsi="Arial" w:cs="Arial"/>
        </w:rPr>
        <w:t xml:space="preserve"> Zamawiający informuje niezwłocznie wszystkich wykonawców</w:t>
      </w:r>
      <w:r w:rsidR="00127901" w:rsidRPr="00C40E8A">
        <w:rPr>
          <w:rFonts w:ascii="Arial" w:hAnsi="Arial" w:cs="Arial"/>
        </w:rPr>
        <w:t>, którzy złożyli oferty</w:t>
      </w:r>
      <w:r w:rsidRPr="00C40E8A">
        <w:rPr>
          <w:rFonts w:ascii="Arial" w:hAnsi="Arial" w:cs="Arial"/>
        </w:rPr>
        <w:t xml:space="preserve"> o:</w:t>
      </w:r>
    </w:p>
    <w:p w14:paraId="6A15C778" w14:textId="73BCA069" w:rsidR="008623C9" w:rsidRPr="00C40E8A" w:rsidRDefault="009F4A27" w:rsidP="00C40E8A">
      <w:pPr>
        <w:pStyle w:val="Tekstpodstawowywcity3"/>
        <w:spacing w:line="276" w:lineRule="auto"/>
        <w:ind w:left="284" w:hanging="142"/>
        <w:jc w:val="left"/>
        <w:rPr>
          <w:rFonts w:ascii="Arial" w:hAnsi="Arial" w:cs="Arial"/>
        </w:rPr>
      </w:pPr>
      <w:r w:rsidRPr="00C40E8A">
        <w:rPr>
          <w:rFonts w:ascii="Arial" w:hAnsi="Arial" w:cs="Arial"/>
          <w:bCs/>
        </w:rPr>
        <w:lastRenderedPageBreak/>
        <w:t>1</w:t>
      </w:r>
      <w:r w:rsidR="008623C9" w:rsidRPr="00C40E8A">
        <w:rPr>
          <w:rFonts w:ascii="Arial" w:hAnsi="Arial" w:cs="Arial"/>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662D562" w:rsidR="008623C9" w:rsidRPr="00C40E8A" w:rsidRDefault="009F4A27" w:rsidP="00C40E8A">
      <w:pPr>
        <w:pStyle w:val="Tekstpodstawowywcity3"/>
        <w:spacing w:line="276" w:lineRule="auto"/>
        <w:ind w:left="284" w:hanging="142"/>
        <w:jc w:val="left"/>
        <w:rPr>
          <w:rFonts w:ascii="Arial" w:hAnsi="Arial" w:cs="Arial"/>
        </w:rPr>
      </w:pPr>
      <w:r w:rsidRPr="00C40E8A">
        <w:rPr>
          <w:rFonts w:ascii="Arial" w:hAnsi="Arial" w:cs="Arial"/>
          <w:bCs/>
        </w:rPr>
        <w:t>2</w:t>
      </w:r>
      <w:r w:rsidR="008623C9" w:rsidRPr="00C40E8A">
        <w:rPr>
          <w:rFonts w:ascii="Arial" w:hAnsi="Arial" w:cs="Arial"/>
        </w:rPr>
        <w:t>) wykonawcach, których oferty zostały odrzucone</w:t>
      </w:r>
    </w:p>
    <w:p w14:paraId="64EF8615" w14:textId="28DC2DD2" w:rsidR="00127901" w:rsidRPr="00C40E8A" w:rsidRDefault="00E00AE3" w:rsidP="00C40E8A">
      <w:pPr>
        <w:pStyle w:val="Tekstpodstawowywcity3"/>
        <w:spacing w:line="276" w:lineRule="auto"/>
        <w:ind w:left="284" w:hanging="142"/>
        <w:jc w:val="left"/>
        <w:rPr>
          <w:rFonts w:ascii="Arial" w:hAnsi="Arial" w:cs="Arial"/>
        </w:rPr>
      </w:pPr>
      <w:r w:rsidRPr="00C40E8A">
        <w:rPr>
          <w:rFonts w:ascii="Arial" w:hAnsi="Arial" w:cs="Arial"/>
        </w:rPr>
        <w:t>–</w:t>
      </w:r>
      <w:r w:rsidR="00127901" w:rsidRPr="00C40E8A">
        <w:rPr>
          <w:rFonts w:ascii="Arial" w:hAnsi="Arial" w:cs="Arial"/>
        </w:rPr>
        <w:t xml:space="preserve"> podając uzasadnienie faktyczne i prawne</w:t>
      </w:r>
    </w:p>
    <w:p w14:paraId="53F7CE36" w14:textId="38A0CB92" w:rsidR="008623C9" w:rsidRPr="00C40E8A" w:rsidRDefault="009F4A27" w:rsidP="00C40E8A">
      <w:pPr>
        <w:pStyle w:val="Tekstpodstawowywcity3"/>
        <w:spacing w:line="276" w:lineRule="auto"/>
        <w:ind w:left="284" w:hanging="142"/>
        <w:jc w:val="left"/>
        <w:rPr>
          <w:rFonts w:ascii="Arial" w:hAnsi="Arial" w:cs="Arial"/>
        </w:rPr>
      </w:pPr>
      <w:r w:rsidRPr="00C40E8A">
        <w:rPr>
          <w:rFonts w:ascii="Arial" w:hAnsi="Arial" w:cs="Arial"/>
          <w:bCs/>
        </w:rPr>
        <w:t>3</w:t>
      </w:r>
      <w:r w:rsidR="008623C9" w:rsidRPr="00C40E8A">
        <w:rPr>
          <w:rFonts w:ascii="Arial" w:hAnsi="Arial" w:cs="Arial"/>
        </w:rPr>
        <w:t>) unieważnieniu postępowania</w:t>
      </w:r>
    </w:p>
    <w:p w14:paraId="64AECDC0" w14:textId="77777777" w:rsidR="008623C9" w:rsidRPr="00C40E8A" w:rsidRDefault="008623C9" w:rsidP="00C40E8A">
      <w:pPr>
        <w:pStyle w:val="Tekstpodstawowywcity3"/>
        <w:spacing w:line="276" w:lineRule="auto"/>
        <w:ind w:left="284" w:hanging="142"/>
        <w:jc w:val="left"/>
        <w:rPr>
          <w:rFonts w:ascii="Arial" w:hAnsi="Arial" w:cs="Arial"/>
        </w:rPr>
      </w:pPr>
      <w:r w:rsidRPr="00C40E8A">
        <w:rPr>
          <w:rFonts w:ascii="Arial" w:hAnsi="Arial" w:cs="Arial"/>
        </w:rPr>
        <w:t>– podając uzasadnienie faktyczne i prawne.</w:t>
      </w:r>
    </w:p>
    <w:p w14:paraId="21181A51" w14:textId="438961BE"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E00AE3" w:rsidRPr="00C40E8A">
        <w:rPr>
          <w:rFonts w:ascii="Arial" w:hAnsi="Arial" w:cs="Arial"/>
          <w:b/>
        </w:rPr>
        <w:t>5</w:t>
      </w:r>
      <w:r w:rsidRPr="00C40E8A">
        <w:rPr>
          <w:rFonts w:ascii="Arial" w:hAnsi="Arial" w:cs="Arial"/>
          <w:b/>
        </w:rPr>
        <w:t>.</w:t>
      </w:r>
      <w:r w:rsidR="00484B4F" w:rsidRPr="00C40E8A">
        <w:rPr>
          <w:rFonts w:ascii="Arial" w:hAnsi="Arial" w:cs="Arial"/>
          <w:b/>
        </w:rPr>
        <w:t>3</w:t>
      </w:r>
      <w:r w:rsidRPr="00C40E8A">
        <w:rPr>
          <w:rFonts w:ascii="Arial" w:hAnsi="Arial" w:cs="Arial"/>
          <w:b/>
        </w:rPr>
        <w:t>.</w:t>
      </w:r>
      <w:r w:rsidRPr="00C40E8A">
        <w:rPr>
          <w:rFonts w:ascii="Arial" w:hAnsi="Arial" w:cs="Arial"/>
        </w:rPr>
        <w:t xml:space="preserve"> Zamawiający udostępnia informacje, o których mowa w podpunktach </w:t>
      </w:r>
      <w:r w:rsidRPr="00C40E8A">
        <w:rPr>
          <w:rFonts w:ascii="Arial" w:hAnsi="Arial" w:cs="Arial"/>
          <w:b/>
        </w:rPr>
        <w:t>2</w:t>
      </w:r>
      <w:r w:rsidR="00E00AE3" w:rsidRPr="00C40E8A">
        <w:rPr>
          <w:rFonts w:ascii="Arial" w:hAnsi="Arial" w:cs="Arial"/>
          <w:b/>
        </w:rPr>
        <w:t>5</w:t>
      </w:r>
      <w:r w:rsidRPr="00C40E8A">
        <w:rPr>
          <w:rFonts w:ascii="Arial" w:hAnsi="Arial" w:cs="Arial"/>
          <w:b/>
        </w:rPr>
        <w:t>.</w:t>
      </w:r>
      <w:r w:rsidRPr="00C40E8A">
        <w:rPr>
          <w:rFonts w:ascii="Arial" w:hAnsi="Arial" w:cs="Arial"/>
          <w:b/>
          <w:bCs/>
        </w:rPr>
        <w:t>2</w:t>
      </w:r>
      <w:r w:rsidR="009F4A27" w:rsidRPr="00C40E8A">
        <w:rPr>
          <w:rFonts w:ascii="Arial" w:hAnsi="Arial" w:cs="Arial"/>
          <w:b/>
          <w:bCs/>
        </w:rPr>
        <w:t>.1</w:t>
      </w:r>
      <w:r w:rsidRPr="00C40E8A">
        <w:rPr>
          <w:rFonts w:ascii="Arial" w:hAnsi="Arial" w:cs="Arial"/>
          <w:b/>
        </w:rPr>
        <w:t>) i 2</w:t>
      </w:r>
      <w:r w:rsidR="00E00AE3" w:rsidRPr="00C40E8A">
        <w:rPr>
          <w:rFonts w:ascii="Arial" w:hAnsi="Arial" w:cs="Arial"/>
          <w:b/>
        </w:rPr>
        <w:t>5</w:t>
      </w:r>
      <w:r w:rsidRPr="00C40E8A">
        <w:rPr>
          <w:rFonts w:ascii="Arial" w:hAnsi="Arial" w:cs="Arial"/>
          <w:b/>
        </w:rPr>
        <w:t>.</w:t>
      </w:r>
      <w:r w:rsidRPr="00C40E8A">
        <w:rPr>
          <w:rFonts w:ascii="Arial" w:hAnsi="Arial" w:cs="Arial"/>
          <w:b/>
          <w:bCs/>
        </w:rPr>
        <w:t>2</w:t>
      </w:r>
      <w:r w:rsidR="009F4A27" w:rsidRPr="00C40E8A">
        <w:rPr>
          <w:rFonts w:ascii="Arial" w:hAnsi="Arial" w:cs="Arial"/>
          <w:b/>
          <w:bCs/>
        </w:rPr>
        <w:t>.3</w:t>
      </w:r>
      <w:r w:rsidRPr="00C40E8A">
        <w:rPr>
          <w:rFonts w:ascii="Arial" w:hAnsi="Arial" w:cs="Arial"/>
          <w:b/>
        </w:rPr>
        <w:t>)</w:t>
      </w:r>
      <w:r w:rsidR="008133CB" w:rsidRPr="00C40E8A">
        <w:rPr>
          <w:rFonts w:ascii="Arial" w:hAnsi="Arial" w:cs="Arial"/>
        </w:rPr>
        <w:t xml:space="preserve"> powyżej,</w:t>
      </w:r>
      <w:r w:rsidRPr="00C40E8A">
        <w:rPr>
          <w:rFonts w:ascii="Arial" w:hAnsi="Arial" w:cs="Arial"/>
        </w:rPr>
        <w:t xml:space="preserve"> na stronie internetowej</w:t>
      </w:r>
      <w:r w:rsidR="000003E5" w:rsidRPr="00C40E8A">
        <w:rPr>
          <w:rFonts w:ascii="Arial" w:hAnsi="Arial" w:cs="Arial"/>
        </w:rPr>
        <w:t xml:space="preserve"> prowadzonego postępowania</w:t>
      </w:r>
      <w:r w:rsidRPr="00C40E8A">
        <w:rPr>
          <w:rFonts w:ascii="Arial" w:hAnsi="Arial" w:cs="Arial"/>
        </w:rPr>
        <w:t>.</w:t>
      </w:r>
    </w:p>
    <w:p w14:paraId="34B6478E" w14:textId="579F1891"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484B4F" w:rsidRPr="00C40E8A">
        <w:rPr>
          <w:rFonts w:ascii="Arial" w:hAnsi="Arial" w:cs="Arial"/>
          <w:b/>
        </w:rPr>
        <w:t>4</w:t>
      </w:r>
      <w:r w:rsidRPr="00C40E8A">
        <w:rPr>
          <w:rFonts w:ascii="Arial" w:hAnsi="Arial" w:cs="Arial"/>
          <w:b/>
        </w:rPr>
        <w:t>.</w:t>
      </w:r>
      <w:r w:rsidRPr="00C40E8A">
        <w:rPr>
          <w:rFonts w:ascii="Arial" w:hAnsi="Arial" w:cs="Arial"/>
        </w:rPr>
        <w:t xml:space="preserve"> Zamawiający może nie ujawniać informacji, o których mowa w punk</w:t>
      </w:r>
      <w:r w:rsidR="00B97BCE" w:rsidRPr="00C40E8A">
        <w:rPr>
          <w:rFonts w:ascii="Arial" w:hAnsi="Arial" w:cs="Arial"/>
        </w:rPr>
        <w:t>tach</w:t>
      </w:r>
      <w:r w:rsidRPr="00C40E8A">
        <w:rPr>
          <w:rFonts w:ascii="Arial" w:hAnsi="Arial" w:cs="Arial"/>
        </w:rPr>
        <w:t xml:space="preserve"> </w:t>
      </w:r>
      <w:bookmarkStart w:id="25" w:name="_Hlk62546751"/>
      <w:r w:rsidRPr="00C40E8A">
        <w:rPr>
          <w:rFonts w:ascii="Arial" w:hAnsi="Arial" w:cs="Arial"/>
          <w:b/>
        </w:rPr>
        <w:t>2</w:t>
      </w:r>
      <w:r w:rsidR="00B97BCE" w:rsidRPr="00C40E8A">
        <w:rPr>
          <w:rFonts w:ascii="Arial" w:hAnsi="Arial" w:cs="Arial"/>
          <w:b/>
        </w:rPr>
        <w:t>5</w:t>
      </w:r>
      <w:r w:rsidRPr="00C40E8A">
        <w:rPr>
          <w:rFonts w:ascii="Arial" w:hAnsi="Arial" w:cs="Arial"/>
          <w:b/>
        </w:rPr>
        <w:t>.</w:t>
      </w:r>
      <w:r w:rsidRPr="00C40E8A">
        <w:rPr>
          <w:rFonts w:ascii="Arial" w:hAnsi="Arial" w:cs="Arial"/>
          <w:b/>
          <w:bCs/>
        </w:rPr>
        <w:t>2</w:t>
      </w:r>
      <w:bookmarkEnd w:id="25"/>
      <w:r w:rsidR="009F4A27" w:rsidRPr="00C40E8A">
        <w:rPr>
          <w:rFonts w:ascii="Arial" w:hAnsi="Arial" w:cs="Arial"/>
          <w:b/>
          <w:bCs/>
        </w:rPr>
        <w:t>.1</w:t>
      </w:r>
      <w:r w:rsidR="00484B4F" w:rsidRPr="00C40E8A">
        <w:rPr>
          <w:rFonts w:ascii="Arial" w:hAnsi="Arial" w:cs="Arial"/>
          <w:b/>
        </w:rPr>
        <w:t>) i 2</w:t>
      </w:r>
      <w:r w:rsidR="00B97BCE" w:rsidRPr="00C40E8A">
        <w:rPr>
          <w:rFonts w:ascii="Arial" w:hAnsi="Arial" w:cs="Arial"/>
          <w:b/>
        </w:rPr>
        <w:t>5</w:t>
      </w:r>
      <w:r w:rsidR="00484B4F" w:rsidRPr="00C40E8A">
        <w:rPr>
          <w:rFonts w:ascii="Arial" w:hAnsi="Arial" w:cs="Arial"/>
          <w:b/>
        </w:rPr>
        <w:t>.</w:t>
      </w:r>
      <w:r w:rsidR="00484B4F" w:rsidRPr="00C40E8A">
        <w:rPr>
          <w:rFonts w:ascii="Arial" w:hAnsi="Arial" w:cs="Arial"/>
          <w:b/>
          <w:bCs/>
        </w:rPr>
        <w:t>2</w:t>
      </w:r>
      <w:r w:rsidR="009F4A27" w:rsidRPr="00C40E8A">
        <w:rPr>
          <w:rFonts w:ascii="Arial" w:hAnsi="Arial" w:cs="Arial"/>
          <w:b/>
          <w:bCs/>
        </w:rPr>
        <w:t>.</w:t>
      </w:r>
      <w:r w:rsidR="008F6E8C" w:rsidRPr="00C40E8A">
        <w:rPr>
          <w:rFonts w:ascii="Arial" w:hAnsi="Arial" w:cs="Arial"/>
          <w:b/>
          <w:bCs/>
        </w:rPr>
        <w:t>2</w:t>
      </w:r>
      <w:r w:rsidR="00484B4F" w:rsidRPr="00C40E8A">
        <w:rPr>
          <w:rFonts w:ascii="Arial" w:hAnsi="Arial" w:cs="Arial"/>
          <w:b/>
        </w:rPr>
        <w:t>)</w:t>
      </w:r>
      <w:r w:rsidR="008133CB" w:rsidRPr="00C40E8A">
        <w:rPr>
          <w:rFonts w:ascii="Arial" w:hAnsi="Arial" w:cs="Arial"/>
        </w:rPr>
        <w:t xml:space="preserve"> powyżej,</w:t>
      </w:r>
      <w:r w:rsidRPr="00C40E8A">
        <w:rPr>
          <w:rFonts w:ascii="Arial" w:hAnsi="Arial" w:cs="Arial"/>
        </w:rPr>
        <w:t xml:space="preserve"> jeżeli ich ujawnienie byłoby sprzeczne z ważnym interesem publicznym.</w:t>
      </w:r>
    </w:p>
    <w:p w14:paraId="4FE3D9EB" w14:textId="3F6C85C8"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484B4F" w:rsidRPr="00C40E8A">
        <w:rPr>
          <w:rFonts w:ascii="Arial" w:hAnsi="Arial" w:cs="Arial"/>
          <w:b/>
        </w:rPr>
        <w:t>5</w:t>
      </w:r>
      <w:r w:rsidRPr="00C40E8A">
        <w:rPr>
          <w:rFonts w:ascii="Arial" w:hAnsi="Arial" w:cs="Arial"/>
          <w:b/>
        </w:rPr>
        <w:t>.</w:t>
      </w:r>
      <w:r w:rsidRPr="00C40E8A">
        <w:rPr>
          <w:rFonts w:ascii="Arial" w:hAnsi="Arial" w:cs="Arial"/>
        </w:rPr>
        <w:t xml:space="preserve"> Zamawiający zawiera umowę w sprawie zamówienia publicznego, z zastrzeżeniem art.</w:t>
      </w:r>
      <w:r w:rsidR="00127901" w:rsidRPr="00C40E8A">
        <w:rPr>
          <w:rFonts w:ascii="Arial" w:hAnsi="Arial" w:cs="Arial"/>
        </w:rPr>
        <w:t xml:space="preserve"> 577</w:t>
      </w:r>
      <w:r w:rsidRPr="00C40E8A">
        <w:rPr>
          <w:rFonts w:ascii="Arial" w:hAnsi="Arial" w:cs="Arial"/>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484B4F" w:rsidRPr="00C40E8A">
        <w:rPr>
          <w:rFonts w:ascii="Arial" w:hAnsi="Arial" w:cs="Arial"/>
          <w:b/>
        </w:rPr>
        <w:t>6</w:t>
      </w:r>
      <w:r w:rsidRPr="00C40E8A">
        <w:rPr>
          <w:rFonts w:ascii="Arial" w:hAnsi="Arial" w:cs="Arial"/>
          <w:b/>
        </w:rPr>
        <w:t>.</w:t>
      </w:r>
      <w:r w:rsidRPr="00C40E8A">
        <w:rPr>
          <w:rFonts w:ascii="Arial" w:hAnsi="Arial" w:cs="Arial"/>
        </w:rPr>
        <w:t xml:space="preserve"> Zamawiający może zawrzeć umowę w sprawie zamówienia publicznego przed upływem terminów, o których mowa w pkt. </w:t>
      </w:r>
      <w:r w:rsidRPr="00C40E8A">
        <w:rPr>
          <w:rFonts w:ascii="Arial" w:hAnsi="Arial" w:cs="Arial"/>
          <w:b/>
        </w:rPr>
        <w:t>2</w:t>
      </w:r>
      <w:r w:rsidR="00B97BCE" w:rsidRPr="00C40E8A">
        <w:rPr>
          <w:rFonts w:ascii="Arial" w:hAnsi="Arial" w:cs="Arial"/>
          <w:b/>
        </w:rPr>
        <w:t>5</w:t>
      </w:r>
      <w:r w:rsidRPr="00C40E8A">
        <w:rPr>
          <w:rFonts w:ascii="Arial" w:hAnsi="Arial" w:cs="Arial"/>
          <w:b/>
        </w:rPr>
        <w:t>.</w:t>
      </w:r>
      <w:r w:rsidR="00484B4F" w:rsidRPr="00C40E8A">
        <w:rPr>
          <w:rFonts w:ascii="Arial" w:hAnsi="Arial" w:cs="Arial"/>
          <w:b/>
        </w:rPr>
        <w:t>5</w:t>
      </w:r>
      <w:r w:rsidR="008133CB" w:rsidRPr="00C40E8A">
        <w:rPr>
          <w:rFonts w:ascii="Arial" w:hAnsi="Arial" w:cs="Arial"/>
        </w:rPr>
        <w:t xml:space="preserve"> powyżej,</w:t>
      </w:r>
      <w:r w:rsidRPr="00C40E8A">
        <w:rPr>
          <w:rFonts w:ascii="Arial" w:hAnsi="Arial" w:cs="Arial"/>
        </w:rPr>
        <w:t xml:space="preserve"> jeżeli:</w:t>
      </w:r>
    </w:p>
    <w:p w14:paraId="75B87C76" w14:textId="77777777" w:rsidR="008623C9" w:rsidRPr="00C40E8A" w:rsidRDefault="008623C9" w:rsidP="00C40E8A">
      <w:pPr>
        <w:pStyle w:val="Tekstpodstawowywcity3"/>
        <w:spacing w:line="276" w:lineRule="auto"/>
        <w:ind w:left="284" w:hanging="142"/>
        <w:jc w:val="left"/>
        <w:rPr>
          <w:rFonts w:ascii="Arial" w:hAnsi="Arial" w:cs="Arial"/>
        </w:rPr>
      </w:pPr>
      <w:r w:rsidRPr="00C40E8A">
        <w:rPr>
          <w:rFonts w:ascii="Arial" w:hAnsi="Arial" w:cs="Arial"/>
        </w:rPr>
        <w:t xml:space="preserve">a) w postępowaniu o udzielenie zamówienia </w:t>
      </w:r>
      <w:r w:rsidR="00394C7A" w:rsidRPr="00C40E8A">
        <w:rPr>
          <w:rFonts w:ascii="Arial" w:hAnsi="Arial" w:cs="Arial"/>
        </w:rPr>
        <w:t xml:space="preserve">prowadzonym w trybie podstawowym </w:t>
      </w:r>
      <w:r w:rsidRPr="00C40E8A">
        <w:rPr>
          <w:rFonts w:ascii="Arial" w:hAnsi="Arial" w:cs="Arial"/>
        </w:rPr>
        <w:t>złożono tylko jedną ofertę.</w:t>
      </w:r>
    </w:p>
    <w:p w14:paraId="418B9FCC" w14:textId="159FC2EC" w:rsidR="00394C7A"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043D05" w:rsidRPr="00C40E8A">
        <w:rPr>
          <w:rFonts w:ascii="Arial" w:hAnsi="Arial" w:cs="Arial"/>
          <w:b/>
        </w:rPr>
        <w:t>7</w:t>
      </w:r>
      <w:r w:rsidRPr="00C40E8A">
        <w:rPr>
          <w:rFonts w:ascii="Arial" w:hAnsi="Arial" w:cs="Arial"/>
          <w:b/>
        </w:rPr>
        <w:t>.</w:t>
      </w:r>
      <w:r w:rsidRPr="00C40E8A">
        <w:rPr>
          <w:rFonts w:ascii="Arial" w:hAnsi="Arial" w:cs="Arial"/>
        </w:rPr>
        <w:t xml:space="preserve"> Jeżeli wykonawca, którego oferta została wybrana</w:t>
      </w:r>
      <w:r w:rsidR="00043D05" w:rsidRPr="00C40E8A">
        <w:rPr>
          <w:rFonts w:ascii="Arial" w:hAnsi="Arial" w:cs="Arial"/>
        </w:rPr>
        <w:t xml:space="preserve"> jako najkorzystniejsza</w:t>
      </w:r>
      <w:r w:rsidRPr="00C40E8A">
        <w:rPr>
          <w:rFonts w:ascii="Arial" w:hAnsi="Arial" w:cs="Arial"/>
        </w:rPr>
        <w:t>, uchyla się od zawarcia umowy w</w:t>
      </w:r>
      <w:r w:rsidR="00B97BCE" w:rsidRPr="00C40E8A">
        <w:rPr>
          <w:rFonts w:ascii="Arial" w:hAnsi="Arial" w:cs="Arial"/>
        </w:rPr>
        <w:t xml:space="preserve"> </w:t>
      </w:r>
      <w:r w:rsidRPr="00C40E8A">
        <w:rPr>
          <w:rFonts w:ascii="Arial" w:hAnsi="Arial" w:cs="Arial"/>
        </w:rPr>
        <w:t>sprawie zamówienia publicznego lub nie wnosi wymaganego zabezpieczenia należytego wykonania umowy, zamawiający może</w:t>
      </w:r>
      <w:r w:rsidR="00394C7A" w:rsidRPr="00C40E8A">
        <w:rPr>
          <w:rFonts w:ascii="Arial" w:hAnsi="Arial" w:cs="Arial"/>
          <w:color w:val="FF0000"/>
        </w:rPr>
        <w:t xml:space="preserve"> </w:t>
      </w:r>
      <w:r w:rsidR="00043D05" w:rsidRPr="00C40E8A">
        <w:rPr>
          <w:rFonts w:ascii="Arial" w:hAnsi="Arial" w:cs="Arial"/>
        </w:rPr>
        <w:t>dokonać</w:t>
      </w:r>
      <w:r w:rsidR="00043D05" w:rsidRPr="00C40E8A">
        <w:rPr>
          <w:rFonts w:ascii="Arial" w:hAnsi="Arial" w:cs="Arial"/>
          <w:color w:val="FF0000"/>
        </w:rPr>
        <w:t xml:space="preserve"> </w:t>
      </w:r>
      <w:r w:rsidR="00CE0571" w:rsidRPr="00C40E8A">
        <w:rPr>
          <w:rFonts w:ascii="Arial" w:hAnsi="Arial" w:cs="Arial"/>
        </w:rPr>
        <w:t xml:space="preserve">ponownego badania i oceny ofert spośród </w:t>
      </w:r>
      <w:r w:rsidR="00043D05" w:rsidRPr="00C40E8A">
        <w:rPr>
          <w:rFonts w:ascii="Arial" w:hAnsi="Arial" w:cs="Arial"/>
        </w:rPr>
        <w:t xml:space="preserve">ofert </w:t>
      </w:r>
      <w:r w:rsidR="00CE0571" w:rsidRPr="00C40E8A">
        <w:rPr>
          <w:rFonts w:ascii="Arial" w:hAnsi="Arial" w:cs="Arial"/>
        </w:rPr>
        <w:t>pozostałych w postępowaniu wykonawców oraz wybrać najkorzystniejszą ofertę albo unieważnić postępowanie</w:t>
      </w:r>
      <w:r w:rsidR="00043D05" w:rsidRPr="00C40E8A">
        <w:rPr>
          <w:rFonts w:ascii="Arial" w:hAnsi="Arial" w:cs="Arial"/>
        </w:rPr>
        <w:t>.</w:t>
      </w:r>
    </w:p>
    <w:p w14:paraId="247E225D" w14:textId="1AA1FE3E" w:rsidR="008623C9" w:rsidRPr="0075263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043D05" w:rsidRPr="00C40E8A">
        <w:rPr>
          <w:rFonts w:ascii="Arial" w:hAnsi="Arial" w:cs="Arial"/>
          <w:b/>
        </w:rPr>
        <w:t>8</w:t>
      </w:r>
      <w:r w:rsidRPr="00C40E8A">
        <w:rPr>
          <w:rFonts w:ascii="Arial" w:hAnsi="Arial" w:cs="Arial"/>
          <w:b/>
        </w:rPr>
        <w:t>.</w:t>
      </w:r>
      <w:r w:rsidRPr="00C40E8A">
        <w:rPr>
          <w:rFonts w:ascii="Arial" w:hAnsi="Arial" w:cs="Arial"/>
        </w:rPr>
        <w:t xml:space="preserve"> W terminie określonym w zawiadomieniu o wyborze oferty, wybrany wykonawca zobowiązany będzie do podpisania umowy, której projekt stanowi </w:t>
      </w:r>
      <w:r w:rsidRPr="00C40E8A">
        <w:rPr>
          <w:rFonts w:ascii="Arial" w:hAnsi="Arial" w:cs="Arial"/>
          <w:b/>
        </w:rPr>
        <w:t>załącznik</w:t>
      </w:r>
      <w:r w:rsidR="00141B44" w:rsidRPr="00C40E8A">
        <w:rPr>
          <w:rFonts w:ascii="Arial" w:hAnsi="Arial" w:cs="Arial"/>
          <w:b/>
        </w:rPr>
        <w:t xml:space="preserve"> nr </w:t>
      </w:r>
      <w:r w:rsidR="008834B0" w:rsidRPr="00C40E8A">
        <w:rPr>
          <w:rFonts w:ascii="Arial" w:hAnsi="Arial" w:cs="Arial"/>
          <w:b/>
        </w:rPr>
        <w:t>7</w:t>
      </w:r>
      <w:r w:rsidRPr="00C40E8A">
        <w:rPr>
          <w:rFonts w:ascii="Arial" w:hAnsi="Arial" w:cs="Arial"/>
        </w:rPr>
        <w:t xml:space="preserve"> do</w:t>
      </w:r>
      <w:r w:rsidR="00141B44" w:rsidRPr="00C40E8A">
        <w:rPr>
          <w:rFonts w:ascii="Arial" w:hAnsi="Arial" w:cs="Arial"/>
        </w:rPr>
        <w:t xml:space="preserve"> </w:t>
      </w:r>
      <w:r w:rsidR="00141B44" w:rsidRPr="0075263A">
        <w:rPr>
          <w:rFonts w:ascii="Arial" w:hAnsi="Arial" w:cs="Arial"/>
        </w:rPr>
        <w:t>SWZ</w:t>
      </w:r>
      <w:r w:rsidR="004F4356" w:rsidRPr="0075263A">
        <w:rPr>
          <w:rFonts w:ascii="Arial" w:hAnsi="Arial" w:cs="Arial"/>
        </w:rPr>
        <w:t xml:space="preserve"> (PPU)</w:t>
      </w:r>
      <w:r w:rsidRPr="0075263A">
        <w:rPr>
          <w:rFonts w:ascii="Arial" w:hAnsi="Arial" w:cs="Arial"/>
        </w:rPr>
        <w:t>.</w:t>
      </w:r>
    </w:p>
    <w:p w14:paraId="15F907AE" w14:textId="6C04DB74" w:rsidR="008623C9" w:rsidRPr="00C40E8A" w:rsidRDefault="008623C9" w:rsidP="00C40E8A">
      <w:pPr>
        <w:pStyle w:val="Tekstpodstawowywcity3"/>
        <w:spacing w:line="276" w:lineRule="auto"/>
        <w:ind w:left="142" w:hanging="142"/>
        <w:jc w:val="left"/>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w:t>
      </w:r>
      <w:r w:rsidR="00043D05" w:rsidRPr="00C40E8A">
        <w:rPr>
          <w:rFonts w:ascii="Arial" w:hAnsi="Arial" w:cs="Arial"/>
          <w:b/>
        </w:rPr>
        <w:t>9</w:t>
      </w:r>
      <w:r w:rsidRPr="00C40E8A">
        <w:rPr>
          <w:rFonts w:ascii="Arial" w:hAnsi="Arial" w:cs="Arial"/>
          <w:b/>
        </w:rPr>
        <w:t>.</w:t>
      </w:r>
      <w:r w:rsidRPr="00C40E8A">
        <w:rPr>
          <w:rFonts w:ascii="Arial" w:hAnsi="Arial" w:cs="Arial"/>
        </w:rPr>
        <w:t xml:space="preserve"> Zamawiający nie później niż w terminie 30 dni od dnia </w:t>
      </w:r>
      <w:r w:rsidR="00394C7A" w:rsidRPr="00C40E8A">
        <w:rPr>
          <w:rFonts w:ascii="Arial" w:hAnsi="Arial" w:cs="Arial"/>
        </w:rPr>
        <w:t>zakończenia postępowania</w:t>
      </w:r>
      <w:r w:rsidR="00E237B8" w:rsidRPr="00C40E8A">
        <w:rPr>
          <w:rFonts w:ascii="Arial" w:hAnsi="Arial" w:cs="Arial"/>
        </w:rPr>
        <w:t xml:space="preserve"> o udzielenie zamówienia</w:t>
      </w:r>
      <w:r w:rsidR="00394C7A" w:rsidRPr="00C40E8A">
        <w:rPr>
          <w:rFonts w:ascii="Arial" w:hAnsi="Arial" w:cs="Arial"/>
        </w:rPr>
        <w:t xml:space="preserve"> zamieszcza</w:t>
      </w:r>
      <w:r w:rsidR="00866EF5" w:rsidRPr="00C40E8A">
        <w:rPr>
          <w:rFonts w:ascii="Arial" w:hAnsi="Arial" w:cs="Arial"/>
        </w:rPr>
        <w:t xml:space="preserve"> </w:t>
      </w:r>
      <w:r w:rsidRPr="00C40E8A">
        <w:rPr>
          <w:rFonts w:ascii="Arial" w:hAnsi="Arial" w:cs="Arial"/>
        </w:rPr>
        <w:t>w Biuletynie Zamówień Publicznych</w:t>
      </w:r>
      <w:r w:rsidR="00394C7A" w:rsidRPr="00C40E8A">
        <w:rPr>
          <w:rFonts w:ascii="Arial" w:hAnsi="Arial" w:cs="Arial"/>
        </w:rPr>
        <w:t xml:space="preserve"> ogłoszenie o wyniku postępowania zawierające informację o udzieleniu zamówienia lub unieważnieniu </w:t>
      </w:r>
      <w:r w:rsidR="005645F8" w:rsidRPr="00C40E8A">
        <w:rPr>
          <w:rFonts w:ascii="Arial" w:hAnsi="Arial" w:cs="Arial"/>
        </w:rPr>
        <w:t>postępowania</w:t>
      </w:r>
      <w:r w:rsidRPr="00C40E8A">
        <w:rPr>
          <w:rFonts w:ascii="Arial" w:hAnsi="Arial" w:cs="Arial"/>
        </w:rPr>
        <w:t>.</w:t>
      </w:r>
    </w:p>
    <w:p w14:paraId="0DA8530A" w14:textId="3AAA42E9" w:rsidR="008623C9" w:rsidRPr="00C40E8A" w:rsidRDefault="008623C9" w:rsidP="00C40E8A">
      <w:pPr>
        <w:spacing w:line="276" w:lineRule="auto"/>
        <w:ind w:left="142" w:hanging="142"/>
        <w:rPr>
          <w:rFonts w:ascii="Arial" w:hAnsi="Arial" w:cs="Arial"/>
        </w:rPr>
      </w:pPr>
      <w:r w:rsidRPr="00C40E8A">
        <w:rPr>
          <w:rFonts w:ascii="Arial" w:hAnsi="Arial" w:cs="Arial"/>
          <w:b/>
        </w:rPr>
        <w:t>2</w:t>
      </w:r>
      <w:r w:rsidR="00B97BCE" w:rsidRPr="00C40E8A">
        <w:rPr>
          <w:rFonts w:ascii="Arial" w:hAnsi="Arial" w:cs="Arial"/>
          <w:b/>
        </w:rPr>
        <w:t>5</w:t>
      </w:r>
      <w:r w:rsidRPr="00C40E8A">
        <w:rPr>
          <w:rFonts w:ascii="Arial" w:hAnsi="Arial" w:cs="Arial"/>
          <w:b/>
        </w:rPr>
        <w:t>.1</w:t>
      </w:r>
      <w:r w:rsidR="00E237B8" w:rsidRPr="00C40E8A">
        <w:rPr>
          <w:rFonts w:ascii="Arial" w:hAnsi="Arial" w:cs="Arial"/>
          <w:b/>
        </w:rPr>
        <w:t>0</w:t>
      </w:r>
      <w:r w:rsidRPr="00C40E8A">
        <w:rPr>
          <w:rFonts w:ascii="Arial" w:hAnsi="Arial" w:cs="Arial"/>
          <w:b/>
        </w:rPr>
        <w:t xml:space="preserve">. </w:t>
      </w:r>
      <w:r w:rsidRPr="00C40E8A">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C2D013C" w14:textId="77777777" w:rsidR="003F11A5" w:rsidRPr="00C40E8A" w:rsidRDefault="003F11A5" w:rsidP="00C40E8A">
      <w:pPr>
        <w:spacing w:line="276" w:lineRule="auto"/>
        <w:rPr>
          <w:rFonts w:ascii="Arial" w:hAnsi="Arial" w:cs="Arial"/>
        </w:rPr>
      </w:pPr>
    </w:p>
    <w:p w14:paraId="768F1217" w14:textId="71BBC151" w:rsidR="008623C9" w:rsidRPr="00C40E8A" w:rsidRDefault="008623C9" w:rsidP="00C40E8A">
      <w:pPr>
        <w:spacing w:line="276" w:lineRule="auto"/>
        <w:rPr>
          <w:rFonts w:ascii="Arial" w:hAnsi="Arial" w:cs="Arial"/>
          <w:b/>
        </w:rPr>
      </w:pPr>
      <w:r w:rsidRPr="00C40E8A">
        <w:rPr>
          <w:rFonts w:ascii="Arial" w:hAnsi="Arial" w:cs="Arial"/>
          <w:b/>
        </w:rPr>
        <w:t>2</w:t>
      </w:r>
      <w:r w:rsidR="00626AB4" w:rsidRPr="00C40E8A">
        <w:rPr>
          <w:rFonts w:ascii="Arial" w:hAnsi="Arial" w:cs="Arial"/>
          <w:b/>
        </w:rPr>
        <w:t>6</w:t>
      </w:r>
      <w:r w:rsidRPr="00C40E8A">
        <w:rPr>
          <w:rFonts w:ascii="Arial" w:hAnsi="Arial" w:cs="Arial"/>
          <w:b/>
        </w:rPr>
        <w:t>. POUCZENIE O ŚRODKACH OCHRONY PRAWNEJ.</w:t>
      </w:r>
    </w:p>
    <w:p w14:paraId="69B5F7AF" w14:textId="37F61105" w:rsidR="008623C9" w:rsidRPr="00C40E8A" w:rsidRDefault="008623C9" w:rsidP="00C40E8A">
      <w:pPr>
        <w:spacing w:line="276" w:lineRule="auto"/>
        <w:ind w:left="142" w:hanging="142"/>
        <w:rPr>
          <w:rFonts w:ascii="Arial" w:hAnsi="Arial" w:cs="Arial"/>
        </w:rPr>
      </w:pPr>
      <w:r w:rsidRPr="00C40E8A">
        <w:rPr>
          <w:rFonts w:ascii="Arial" w:hAnsi="Arial" w:cs="Arial"/>
          <w:b/>
        </w:rPr>
        <w:lastRenderedPageBreak/>
        <w:t>2</w:t>
      </w:r>
      <w:r w:rsidR="00626AB4" w:rsidRPr="00C40E8A">
        <w:rPr>
          <w:rFonts w:ascii="Arial" w:hAnsi="Arial" w:cs="Arial"/>
          <w:b/>
        </w:rPr>
        <w:t>6</w:t>
      </w:r>
      <w:r w:rsidRPr="00C40E8A">
        <w:rPr>
          <w:rFonts w:ascii="Arial" w:hAnsi="Arial" w:cs="Arial"/>
          <w:b/>
        </w:rPr>
        <w:t>.1.</w:t>
      </w:r>
      <w:r w:rsidRPr="00C40E8A">
        <w:rPr>
          <w:rFonts w:ascii="Arial" w:hAnsi="Arial" w:cs="Arial"/>
        </w:rPr>
        <w:t xml:space="preserve"> Środki ochrony prawnej przewidziane w dziale </w:t>
      </w:r>
      <w:r w:rsidR="00231D7C" w:rsidRPr="00C40E8A">
        <w:rPr>
          <w:rFonts w:ascii="Arial" w:hAnsi="Arial" w:cs="Arial"/>
        </w:rPr>
        <w:t xml:space="preserve">IX </w:t>
      </w:r>
      <w:r w:rsidRPr="00C40E8A">
        <w:rPr>
          <w:rFonts w:ascii="Arial" w:hAnsi="Arial" w:cs="Arial"/>
        </w:rPr>
        <w:t>ustawy Prawo zamówień publicznych przysługują wykonawcy, a także innemu podmiotowi, jeżeli ma lub miał interes w</w:t>
      </w:r>
      <w:r w:rsidR="00626AB4" w:rsidRPr="00C40E8A">
        <w:rPr>
          <w:rFonts w:ascii="Arial" w:hAnsi="Arial" w:cs="Arial"/>
        </w:rPr>
        <w:t xml:space="preserve"> </w:t>
      </w:r>
      <w:r w:rsidRPr="00C40E8A">
        <w:rPr>
          <w:rFonts w:ascii="Arial" w:hAnsi="Arial" w:cs="Arial"/>
        </w:rPr>
        <w:t>uzyskaniu danego zamówienia oraz poniósł lub może ponieść szkodę w wyniku naruszenia przez zamawiającego przepisów ustawy.</w:t>
      </w:r>
    </w:p>
    <w:p w14:paraId="04EBF42E" w14:textId="147E00C5" w:rsidR="006477F6" w:rsidRPr="00C40E8A" w:rsidRDefault="006477F6" w:rsidP="00C40E8A">
      <w:pPr>
        <w:spacing w:line="276" w:lineRule="auto"/>
        <w:ind w:left="142" w:hanging="142"/>
        <w:rPr>
          <w:rFonts w:ascii="Arial" w:hAnsi="Arial" w:cs="Arial"/>
          <w:b/>
        </w:rPr>
      </w:pPr>
      <w:r w:rsidRPr="00C40E8A">
        <w:rPr>
          <w:rFonts w:ascii="Arial" w:hAnsi="Arial" w:cs="Arial"/>
          <w:b/>
        </w:rPr>
        <w:t>2</w:t>
      </w:r>
      <w:r w:rsidR="00626AB4" w:rsidRPr="00C40E8A">
        <w:rPr>
          <w:rFonts w:ascii="Arial" w:hAnsi="Arial" w:cs="Arial"/>
          <w:b/>
        </w:rPr>
        <w:t>6</w:t>
      </w:r>
      <w:r w:rsidRPr="00C40E8A">
        <w:rPr>
          <w:rFonts w:ascii="Arial" w:hAnsi="Arial" w:cs="Arial"/>
          <w:b/>
        </w:rPr>
        <w:t xml:space="preserve">.2. </w:t>
      </w:r>
      <w:r w:rsidRPr="00C40E8A">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C40E8A" w:rsidRDefault="008623C9"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.3.</w:t>
      </w:r>
      <w:r w:rsidRPr="00C40E8A">
        <w:rPr>
          <w:rFonts w:ascii="Arial" w:hAnsi="Arial" w:cs="Arial"/>
        </w:rPr>
        <w:t xml:space="preserve"> </w:t>
      </w:r>
      <w:r w:rsidR="00050197" w:rsidRPr="00C40E8A">
        <w:rPr>
          <w:rFonts w:ascii="Arial" w:hAnsi="Arial" w:cs="Arial"/>
        </w:rPr>
        <w:t>Odwołanie przysługuje na:</w:t>
      </w:r>
    </w:p>
    <w:p w14:paraId="781458FE" w14:textId="75F7C767" w:rsidR="00050197" w:rsidRPr="0075263A" w:rsidRDefault="00050197" w:rsidP="00C40E8A">
      <w:pPr>
        <w:spacing w:line="276" w:lineRule="auto"/>
        <w:ind w:left="284" w:hanging="142"/>
        <w:rPr>
          <w:rFonts w:ascii="Arial" w:hAnsi="Arial" w:cs="Arial"/>
        </w:rPr>
      </w:pPr>
      <w:r w:rsidRPr="00C40E8A">
        <w:rPr>
          <w:rFonts w:ascii="Arial" w:hAnsi="Arial" w:cs="Arial"/>
        </w:rPr>
        <w:t xml:space="preserve">1) niezgodną z przepisami ustawy czynność zamawiającego, podjętą w </w:t>
      </w:r>
      <w:r w:rsidRPr="0075263A">
        <w:rPr>
          <w:rFonts w:ascii="Arial" w:hAnsi="Arial" w:cs="Arial"/>
        </w:rPr>
        <w:t>postępowaniu o udzielenie zamówienia,</w:t>
      </w:r>
      <w:r w:rsidR="00866EF5" w:rsidRPr="0075263A">
        <w:rPr>
          <w:rFonts w:ascii="Arial" w:hAnsi="Arial" w:cs="Arial"/>
        </w:rPr>
        <w:t xml:space="preserve"> </w:t>
      </w:r>
      <w:r w:rsidRPr="0075263A">
        <w:rPr>
          <w:rFonts w:ascii="Arial" w:hAnsi="Arial" w:cs="Arial"/>
        </w:rPr>
        <w:t>w tym na projektowane postanowienie umowy</w:t>
      </w:r>
      <w:r w:rsidR="004F4356" w:rsidRPr="0075263A">
        <w:rPr>
          <w:rFonts w:ascii="Arial" w:hAnsi="Arial" w:cs="Arial"/>
        </w:rPr>
        <w:t xml:space="preserve"> (PPU)</w:t>
      </w:r>
      <w:r w:rsidR="00626AB4" w:rsidRPr="0075263A">
        <w:rPr>
          <w:rFonts w:ascii="Arial" w:hAnsi="Arial" w:cs="Arial"/>
        </w:rPr>
        <w:t>,</w:t>
      </w:r>
    </w:p>
    <w:p w14:paraId="3FA6F9F1" w14:textId="3DA9AB69" w:rsidR="00050197" w:rsidRPr="00C40E8A" w:rsidRDefault="00050197" w:rsidP="00C40E8A">
      <w:pPr>
        <w:spacing w:line="276" w:lineRule="auto"/>
        <w:ind w:left="284" w:hanging="142"/>
        <w:rPr>
          <w:rFonts w:ascii="Arial" w:hAnsi="Arial" w:cs="Arial"/>
        </w:rPr>
      </w:pPr>
      <w:r w:rsidRPr="00C40E8A">
        <w:rPr>
          <w:rFonts w:ascii="Arial" w:hAnsi="Arial" w:cs="Arial"/>
        </w:rPr>
        <w:t>2) zaniechanie czynności w postępowaniu o udzielenie zamówienia, do której zamawiający był obowiązany na podstawie ustawy</w:t>
      </w:r>
      <w:r w:rsidR="00626AB4" w:rsidRPr="00C40E8A">
        <w:rPr>
          <w:rFonts w:ascii="Arial" w:hAnsi="Arial" w:cs="Arial"/>
        </w:rPr>
        <w:t>,</w:t>
      </w:r>
    </w:p>
    <w:p w14:paraId="44E8E7BF" w14:textId="432DEC95" w:rsidR="00050197" w:rsidRPr="00C40E8A" w:rsidRDefault="00050197" w:rsidP="00C40E8A">
      <w:pPr>
        <w:spacing w:line="276" w:lineRule="auto"/>
        <w:ind w:left="284" w:hanging="142"/>
        <w:rPr>
          <w:rFonts w:ascii="Arial" w:hAnsi="Arial" w:cs="Arial"/>
        </w:rPr>
      </w:pPr>
      <w:r w:rsidRPr="00C40E8A">
        <w:rPr>
          <w:rFonts w:ascii="Arial" w:hAnsi="Arial" w:cs="Arial"/>
        </w:rPr>
        <w:t>3) zaniechanie przeprowadzenia postępowania o udzielenie zamówienia, mimo że zamawiający był do tego obowiązany.</w:t>
      </w:r>
    </w:p>
    <w:p w14:paraId="360F588A" w14:textId="2010F6CA" w:rsidR="00050197"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 xml:space="preserve">.4. </w:t>
      </w:r>
      <w:r w:rsidRPr="00C40E8A">
        <w:rPr>
          <w:rFonts w:ascii="Arial" w:hAnsi="Arial" w:cs="Arial"/>
        </w:rPr>
        <w:t>Odwołanie wnosi się do Prezesa Izby.</w:t>
      </w:r>
    </w:p>
    <w:p w14:paraId="05C46AEC" w14:textId="5DA1B7B1" w:rsidR="00050197"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.5</w:t>
      </w:r>
      <w:r w:rsidRPr="00C40E8A">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.6</w:t>
      </w:r>
      <w:r w:rsidRPr="00C40E8A">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 xml:space="preserve">. 7. </w:t>
      </w:r>
      <w:r w:rsidRPr="00C40E8A">
        <w:rPr>
          <w:rFonts w:ascii="Arial" w:hAnsi="Arial" w:cs="Arial"/>
        </w:rPr>
        <w:t>Odwołanie wnosi się w terminie:</w:t>
      </w:r>
    </w:p>
    <w:p w14:paraId="7E753A7C" w14:textId="54595028" w:rsidR="00050197" w:rsidRPr="00C40E8A" w:rsidRDefault="00050197" w:rsidP="00C40E8A">
      <w:pPr>
        <w:spacing w:line="276" w:lineRule="auto"/>
        <w:ind w:left="284" w:hanging="142"/>
        <w:rPr>
          <w:rFonts w:ascii="Arial" w:hAnsi="Arial" w:cs="Arial"/>
        </w:rPr>
      </w:pPr>
      <w:r w:rsidRPr="00C40E8A">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C40E8A" w:rsidRDefault="00050197" w:rsidP="00C40E8A">
      <w:pPr>
        <w:spacing w:line="276" w:lineRule="auto"/>
        <w:ind w:left="284" w:hanging="142"/>
        <w:rPr>
          <w:rFonts w:ascii="Arial" w:hAnsi="Arial" w:cs="Arial"/>
        </w:rPr>
      </w:pPr>
      <w:r w:rsidRPr="00C40E8A">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C40E8A" w:rsidRDefault="00050197"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.8.</w:t>
      </w:r>
      <w:r w:rsidRPr="00C40E8A">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C40E8A">
        <w:rPr>
          <w:rFonts w:ascii="Arial" w:hAnsi="Arial" w:cs="Arial"/>
        </w:rPr>
        <w:t>.</w:t>
      </w:r>
    </w:p>
    <w:p w14:paraId="3299ABFA" w14:textId="63BBA52D" w:rsidR="00E1578B" w:rsidRPr="00C40E8A" w:rsidRDefault="00E1578B"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.9</w:t>
      </w:r>
      <w:r w:rsidR="00050197" w:rsidRPr="00C40E8A">
        <w:rPr>
          <w:rFonts w:ascii="Arial" w:hAnsi="Arial" w:cs="Arial"/>
        </w:rPr>
        <w:t xml:space="preserve">. Odwołanie w przypadkach innych niż określone w </w:t>
      </w:r>
      <w:r w:rsidRPr="00C40E8A">
        <w:rPr>
          <w:rFonts w:ascii="Arial" w:hAnsi="Arial" w:cs="Arial"/>
        </w:rPr>
        <w:t>punk</w:t>
      </w:r>
      <w:r w:rsidR="00626AB4" w:rsidRPr="00C40E8A">
        <w:rPr>
          <w:rFonts w:ascii="Arial" w:hAnsi="Arial" w:cs="Arial"/>
        </w:rPr>
        <w:t>tach</w:t>
      </w:r>
      <w:r w:rsidRPr="00C40E8A">
        <w:rPr>
          <w:rFonts w:ascii="Arial" w:hAnsi="Arial" w:cs="Arial"/>
        </w:rPr>
        <w:t xml:space="preserve"> </w:t>
      </w:r>
      <w:r w:rsidRPr="00C40E8A">
        <w:rPr>
          <w:rFonts w:ascii="Arial" w:hAnsi="Arial" w:cs="Arial"/>
          <w:b/>
        </w:rPr>
        <w:t>2</w:t>
      </w:r>
      <w:r w:rsidR="00626AB4" w:rsidRPr="00C40E8A">
        <w:rPr>
          <w:rFonts w:ascii="Arial" w:hAnsi="Arial" w:cs="Arial"/>
          <w:b/>
        </w:rPr>
        <w:t>6</w:t>
      </w:r>
      <w:r w:rsidRPr="00C40E8A">
        <w:rPr>
          <w:rFonts w:ascii="Arial" w:hAnsi="Arial" w:cs="Arial"/>
          <w:b/>
        </w:rPr>
        <w:t>.</w:t>
      </w:r>
      <w:r w:rsidR="00E80D2A" w:rsidRPr="00C40E8A">
        <w:rPr>
          <w:rFonts w:ascii="Arial" w:hAnsi="Arial" w:cs="Arial"/>
          <w:b/>
        </w:rPr>
        <w:t>7 i 2</w:t>
      </w:r>
      <w:r w:rsidR="00626AB4" w:rsidRPr="00C40E8A">
        <w:rPr>
          <w:rFonts w:ascii="Arial" w:hAnsi="Arial" w:cs="Arial"/>
          <w:b/>
        </w:rPr>
        <w:t>6</w:t>
      </w:r>
      <w:r w:rsidR="00E80D2A" w:rsidRPr="00C40E8A">
        <w:rPr>
          <w:rFonts w:ascii="Arial" w:hAnsi="Arial" w:cs="Arial"/>
          <w:b/>
        </w:rPr>
        <w:t>.</w:t>
      </w:r>
      <w:r w:rsidRPr="00C40E8A">
        <w:rPr>
          <w:rFonts w:ascii="Arial" w:hAnsi="Arial" w:cs="Arial"/>
          <w:b/>
        </w:rPr>
        <w:t>8</w:t>
      </w:r>
      <w:r w:rsidR="00050197" w:rsidRPr="00C40E8A">
        <w:rPr>
          <w:rFonts w:ascii="Arial" w:hAnsi="Arial" w:cs="Arial"/>
        </w:rPr>
        <w:t xml:space="preserve"> wnosi się w</w:t>
      </w:r>
      <w:r w:rsidR="00626AB4" w:rsidRPr="00C40E8A">
        <w:rPr>
          <w:rFonts w:ascii="Arial" w:hAnsi="Arial" w:cs="Arial"/>
        </w:rPr>
        <w:t> </w:t>
      </w:r>
      <w:r w:rsidR="00050197" w:rsidRPr="00C40E8A">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C40E8A" w:rsidRDefault="00E1578B"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 xml:space="preserve">.10. </w:t>
      </w:r>
      <w:r w:rsidRPr="00C40E8A">
        <w:rPr>
          <w:rFonts w:ascii="Arial" w:hAnsi="Arial" w:cs="Arial"/>
        </w:rPr>
        <w:t>Odwołanie zawiera:</w:t>
      </w:r>
    </w:p>
    <w:p w14:paraId="499992B7" w14:textId="77777777" w:rsidR="00626AB4" w:rsidRPr="00C40E8A" w:rsidRDefault="00E1578B" w:rsidP="00C40E8A">
      <w:pPr>
        <w:spacing w:line="276" w:lineRule="auto"/>
        <w:ind w:left="284" w:hanging="142"/>
        <w:rPr>
          <w:rFonts w:ascii="Arial" w:hAnsi="Arial" w:cs="Arial"/>
        </w:rPr>
      </w:pPr>
      <w:r w:rsidRPr="00C40E8A">
        <w:rPr>
          <w:rFonts w:ascii="Arial" w:hAnsi="Arial" w:cs="Arial"/>
        </w:rPr>
        <w:lastRenderedPageBreak/>
        <w:t>1) imię i nazwisko albo nazwę, miejsce zamieszkania albo siedzibę, numer telefonu oraz adres poczty elektronicznej odwołującego oraz imię i nazwisko przedstawiciela (przedstawicieli)</w:t>
      </w:r>
      <w:r w:rsidR="00626AB4" w:rsidRPr="00C40E8A">
        <w:rPr>
          <w:rFonts w:ascii="Arial" w:hAnsi="Arial" w:cs="Arial"/>
        </w:rPr>
        <w:t>,</w:t>
      </w:r>
    </w:p>
    <w:p w14:paraId="36112521" w14:textId="0ACE10C0" w:rsidR="00E1578B" w:rsidRPr="00C40E8A" w:rsidRDefault="00E1578B" w:rsidP="00C40E8A">
      <w:pPr>
        <w:spacing w:line="276" w:lineRule="auto"/>
        <w:ind w:left="284" w:hanging="142"/>
        <w:rPr>
          <w:rFonts w:ascii="Arial" w:hAnsi="Arial" w:cs="Arial"/>
        </w:rPr>
      </w:pPr>
      <w:r w:rsidRPr="00C40E8A">
        <w:rPr>
          <w:rFonts w:ascii="Arial" w:hAnsi="Arial" w:cs="Arial"/>
        </w:rPr>
        <w:t>2) nazwę i siedzibę zamawiającego, numer telefonu oraz adres poczty elektronicznej zamawiającego</w:t>
      </w:r>
      <w:r w:rsidR="00626AB4" w:rsidRPr="00C40E8A">
        <w:rPr>
          <w:rFonts w:ascii="Arial" w:hAnsi="Arial" w:cs="Arial"/>
        </w:rPr>
        <w:t>,</w:t>
      </w:r>
    </w:p>
    <w:p w14:paraId="4ACA369C" w14:textId="6E09D671" w:rsidR="00E1578B" w:rsidRPr="00C40E8A" w:rsidRDefault="00E1578B" w:rsidP="00C40E8A">
      <w:pPr>
        <w:spacing w:line="276" w:lineRule="auto"/>
        <w:ind w:left="284" w:hanging="142"/>
        <w:rPr>
          <w:rFonts w:ascii="Arial" w:hAnsi="Arial" w:cs="Arial"/>
        </w:rPr>
      </w:pPr>
      <w:r w:rsidRPr="00C40E8A">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C40E8A">
        <w:rPr>
          <w:rFonts w:ascii="Arial" w:hAnsi="Arial" w:cs="Arial"/>
        </w:rPr>
        <w:t>,</w:t>
      </w:r>
    </w:p>
    <w:p w14:paraId="4A9DCD6C" w14:textId="43594DF1" w:rsidR="00E1578B" w:rsidRPr="00C40E8A" w:rsidRDefault="00E1578B" w:rsidP="00C40E8A">
      <w:pPr>
        <w:spacing w:line="276" w:lineRule="auto"/>
        <w:ind w:left="284" w:hanging="142"/>
        <w:rPr>
          <w:rFonts w:ascii="Arial" w:hAnsi="Arial" w:cs="Arial"/>
        </w:rPr>
      </w:pPr>
      <w:r w:rsidRPr="00C40E8A">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C40E8A">
        <w:rPr>
          <w:rFonts w:ascii="Arial" w:hAnsi="Arial" w:cs="Arial"/>
        </w:rPr>
        <w:t>,</w:t>
      </w:r>
    </w:p>
    <w:p w14:paraId="22DE7E67" w14:textId="2EABCDFA" w:rsidR="00E1578B" w:rsidRPr="00C40E8A" w:rsidRDefault="00E1578B" w:rsidP="00C40E8A">
      <w:pPr>
        <w:spacing w:line="276" w:lineRule="auto"/>
        <w:ind w:left="284" w:hanging="142"/>
        <w:rPr>
          <w:rFonts w:ascii="Arial" w:hAnsi="Arial" w:cs="Arial"/>
        </w:rPr>
      </w:pPr>
      <w:r w:rsidRPr="00C40E8A">
        <w:rPr>
          <w:rFonts w:ascii="Arial" w:hAnsi="Arial" w:cs="Arial"/>
        </w:rPr>
        <w:t>5) określenie przedmiotu zamówienia</w:t>
      </w:r>
      <w:r w:rsidR="00626AB4" w:rsidRPr="00C40E8A">
        <w:rPr>
          <w:rFonts w:ascii="Arial" w:hAnsi="Arial" w:cs="Arial"/>
        </w:rPr>
        <w:t>,</w:t>
      </w:r>
    </w:p>
    <w:p w14:paraId="4CA40AE9" w14:textId="1A6FBFA4" w:rsidR="00E1578B" w:rsidRPr="00C40E8A" w:rsidRDefault="00E1578B" w:rsidP="00C40E8A">
      <w:pPr>
        <w:spacing w:line="276" w:lineRule="auto"/>
        <w:ind w:left="284" w:hanging="142"/>
        <w:rPr>
          <w:rFonts w:ascii="Arial" w:hAnsi="Arial" w:cs="Arial"/>
        </w:rPr>
      </w:pPr>
      <w:r w:rsidRPr="00C40E8A">
        <w:rPr>
          <w:rFonts w:ascii="Arial" w:hAnsi="Arial" w:cs="Arial"/>
        </w:rPr>
        <w:t>6) wskazanie numeru ogłoszenia w przypadku zamieszczenia w Biuletynie Zamówień Publicznych albo publikacji w Dzienniku Urzędowym Unii Europejskiej</w:t>
      </w:r>
      <w:r w:rsidR="00626AB4" w:rsidRPr="00C40E8A">
        <w:rPr>
          <w:rFonts w:ascii="Arial" w:hAnsi="Arial" w:cs="Arial"/>
        </w:rPr>
        <w:t>,</w:t>
      </w:r>
    </w:p>
    <w:p w14:paraId="4C437026" w14:textId="74AA7EE8" w:rsidR="00E1578B" w:rsidRPr="00C40E8A" w:rsidRDefault="00E1578B" w:rsidP="00C40E8A">
      <w:pPr>
        <w:spacing w:line="276" w:lineRule="auto"/>
        <w:ind w:left="284" w:hanging="142"/>
        <w:rPr>
          <w:rFonts w:ascii="Arial" w:hAnsi="Arial" w:cs="Arial"/>
        </w:rPr>
      </w:pPr>
      <w:r w:rsidRPr="00C40E8A">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C40E8A">
        <w:rPr>
          <w:rFonts w:ascii="Arial" w:hAnsi="Arial" w:cs="Arial"/>
        </w:rPr>
        <w:t>,</w:t>
      </w:r>
    </w:p>
    <w:p w14:paraId="52324409" w14:textId="45B26330" w:rsidR="00E1578B" w:rsidRPr="00C40E8A" w:rsidRDefault="00E1578B" w:rsidP="00C40E8A">
      <w:pPr>
        <w:spacing w:line="276" w:lineRule="auto"/>
        <w:ind w:left="284" w:hanging="142"/>
        <w:rPr>
          <w:rFonts w:ascii="Arial" w:hAnsi="Arial" w:cs="Arial"/>
        </w:rPr>
      </w:pPr>
      <w:r w:rsidRPr="00C40E8A">
        <w:rPr>
          <w:rFonts w:ascii="Arial" w:hAnsi="Arial" w:cs="Arial"/>
        </w:rPr>
        <w:t>8) zwięzłe przedstawienie zarzutów</w:t>
      </w:r>
      <w:r w:rsidR="00626AB4" w:rsidRPr="00C40E8A">
        <w:rPr>
          <w:rFonts w:ascii="Arial" w:hAnsi="Arial" w:cs="Arial"/>
        </w:rPr>
        <w:t>,</w:t>
      </w:r>
    </w:p>
    <w:p w14:paraId="6D68EC20" w14:textId="3B6810B1" w:rsidR="00E1578B" w:rsidRPr="00C40E8A" w:rsidRDefault="00E1578B" w:rsidP="00C40E8A">
      <w:pPr>
        <w:spacing w:line="276" w:lineRule="auto"/>
        <w:ind w:left="284" w:hanging="142"/>
        <w:rPr>
          <w:rFonts w:ascii="Arial" w:hAnsi="Arial" w:cs="Arial"/>
        </w:rPr>
      </w:pPr>
      <w:r w:rsidRPr="00C40E8A">
        <w:rPr>
          <w:rFonts w:ascii="Arial" w:hAnsi="Arial" w:cs="Arial"/>
        </w:rPr>
        <w:t>9) żądanie co do sposobu rozstrzygnięcia odwołania</w:t>
      </w:r>
      <w:r w:rsidR="00626AB4" w:rsidRPr="00C40E8A">
        <w:rPr>
          <w:rFonts w:ascii="Arial" w:hAnsi="Arial" w:cs="Arial"/>
        </w:rPr>
        <w:t>,</w:t>
      </w:r>
    </w:p>
    <w:p w14:paraId="6D37862D" w14:textId="0163CB68" w:rsidR="00E1578B" w:rsidRPr="00C40E8A" w:rsidRDefault="00E1578B" w:rsidP="00C40E8A">
      <w:pPr>
        <w:spacing w:line="276" w:lineRule="auto"/>
        <w:ind w:left="284" w:hanging="142"/>
        <w:rPr>
          <w:rFonts w:ascii="Arial" w:hAnsi="Arial" w:cs="Arial"/>
        </w:rPr>
      </w:pPr>
      <w:r w:rsidRPr="00C40E8A">
        <w:rPr>
          <w:rFonts w:ascii="Arial" w:hAnsi="Arial" w:cs="Arial"/>
        </w:rPr>
        <w:t>10) wskazanie okoliczności faktycznych i prawnych uzasadniających wniesienie odwołania oraz dowodów na poparcie przytoczonych okoliczności</w:t>
      </w:r>
      <w:r w:rsidR="00626AB4" w:rsidRPr="00C40E8A">
        <w:rPr>
          <w:rFonts w:ascii="Arial" w:hAnsi="Arial" w:cs="Arial"/>
        </w:rPr>
        <w:t>,</w:t>
      </w:r>
    </w:p>
    <w:p w14:paraId="0623649D" w14:textId="0A77D086" w:rsidR="00E1578B" w:rsidRPr="00C40E8A" w:rsidRDefault="00E1578B" w:rsidP="00C40E8A">
      <w:pPr>
        <w:spacing w:line="276" w:lineRule="auto"/>
        <w:ind w:left="284" w:hanging="142"/>
        <w:rPr>
          <w:rFonts w:ascii="Arial" w:hAnsi="Arial" w:cs="Arial"/>
        </w:rPr>
      </w:pPr>
      <w:r w:rsidRPr="00C40E8A">
        <w:rPr>
          <w:rFonts w:ascii="Arial" w:hAnsi="Arial" w:cs="Arial"/>
        </w:rPr>
        <w:t>11) podpis odwołującego albo jego przedstawiciela lub przedstawicieli</w:t>
      </w:r>
      <w:r w:rsidR="00626AB4" w:rsidRPr="00C40E8A">
        <w:rPr>
          <w:rFonts w:ascii="Arial" w:hAnsi="Arial" w:cs="Arial"/>
        </w:rPr>
        <w:t>,</w:t>
      </w:r>
    </w:p>
    <w:p w14:paraId="16D77CAE" w14:textId="4481A82D" w:rsidR="00E1578B" w:rsidRPr="00C40E8A" w:rsidRDefault="00E1578B" w:rsidP="00C40E8A">
      <w:pPr>
        <w:spacing w:line="276" w:lineRule="auto"/>
        <w:ind w:left="284" w:hanging="142"/>
        <w:rPr>
          <w:rFonts w:ascii="Arial" w:hAnsi="Arial" w:cs="Arial"/>
        </w:rPr>
      </w:pPr>
      <w:r w:rsidRPr="00C40E8A">
        <w:rPr>
          <w:rFonts w:ascii="Arial" w:hAnsi="Arial" w:cs="Arial"/>
        </w:rPr>
        <w:t>12) wykaz załączników</w:t>
      </w:r>
      <w:r w:rsidR="00626AB4" w:rsidRPr="00C40E8A">
        <w:rPr>
          <w:rFonts w:ascii="Arial" w:hAnsi="Arial" w:cs="Arial"/>
        </w:rPr>
        <w:t>.</w:t>
      </w:r>
    </w:p>
    <w:p w14:paraId="63D6E80A" w14:textId="3457E5F5" w:rsidR="00E1578B" w:rsidRPr="00C40E8A" w:rsidRDefault="00E1578B"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.11</w:t>
      </w:r>
      <w:r w:rsidRPr="00C40E8A">
        <w:rPr>
          <w:rFonts w:ascii="Arial" w:hAnsi="Arial" w:cs="Arial"/>
        </w:rPr>
        <w:t xml:space="preserve">. Do odwołania dołącza się: </w:t>
      </w:r>
    </w:p>
    <w:p w14:paraId="4690B6C0" w14:textId="378088CF" w:rsidR="00E1578B" w:rsidRPr="00C40E8A" w:rsidRDefault="00E1578B" w:rsidP="00C40E8A">
      <w:pPr>
        <w:spacing w:line="276" w:lineRule="auto"/>
        <w:ind w:left="284" w:hanging="142"/>
        <w:rPr>
          <w:rFonts w:ascii="Arial" w:hAnsi="Arial" w:cs="Arial"/>
        </w:rPr>
      </w:pPr>
      <w:r w:rsidRPr="00C40E8A">
        <w:rPr>
          <w:rFonts w:ascii="Arial" w:hAnsi="Arial" w:cs="Arial"/>
        </w:rPr>
        <w:t>1) dowód uiszczenia wpisu od odwołania w wymaganej wysokości</w:t>
      </w:r>
      <w:r w:rsidR="00626AB4" w:rsidRPr="00C40E8A">
        <w:rPr>
          <w:rFonts w:ascii="Arial" w:hAnsi="Arial" w:cs="Arial"/>
        </w:rPr>
        <w:t>,</w:t>
      </w:r>
    </w:p>
    <w:p w14:paraId="38BFCBE7" w14:textId="429CFAFB" w:rsidR="00E1578B" w:rsidRPr="00C40E8A" w:rsidRDefault="00E1578B" w:rsidP="00C40E8A">
      <w:pPr>
        <w:spacing w:line="276" w:lineRule="auto"/>
        <w:ind w:left="284" w:hanging="142"/>
        <w:rPr>
          <w:rFonts w:ascii="Arial" w:hAnsi="Arial" w:cs="Arial"/>
        </w:rPr>
      </w:pPr>
      <w:r w:rsidRPr="00C40E8A">
        <w:rPr>
          <w:rFonts w:ascii="Arial" w:hAnsi="Arial" w:cs="Arial"/>
        </w:rPr>
        <w:t>2) dowód przekazania odpowiednio odwołania albo jego kopii zamawiającemu</w:t>
      </w:r>
      <w:r w:rsidR="00626AB4" w:rsidRPr="00C40E8A">
        <w:rPr>
          <w:rFonts w:ascii="Arial" w:hAnsi="Arial" w:cs="Arial"/>
        </w:rPr>
        <w:t>,</w:t>
      </w:r>
    </w:p>
    <w:p w14:paraId="30FE22D4" w14:textId="31246542" w:rsidR="00E1578B" w:rsidRPr="00C40E8A" w:rsidRDefault="00E1578B" w:rsidP="00C40E8A">
      <w:pPr>
        <w:spacing w:line="276" w:lineRule="auto"/>
        <w:ind w:left="284" w:hanging="142"/>
        <w:rPr>
          <w:rFonts w:ascii="Arial" w:hAnsi="Arial" w:cs="Arial"/>
          <w:b/>
        </w:rPr>
      </w:pPr>
      <w:r w:rsidRPr="00C40E8A">
        <w:rPr>
          <w:rFonts w:ascii="Arial" w:hAnsi="Arial" w:cs="Arial"/>
        </w:rPr>
        <w:t>3) dokument potwierdzający umocowanie do reprezentowania odwołującego</w:t>
      </w:r>
      <w:r w:rsidR="00626AB4" w:rsidRPr="00C40E8A">
        <w:rPr>
          <w:rFonts w:ascii="Arial" w:hAnsi="Arial" w:cs="Arial"/>
        </w:rPr>
        <w:t>.</w:t>
      </w:r>
    </w:p>
    <w:p w14:paraId="208AE48D" w14:textId="2175FB8A" w:rsidR="00486C0B" w:rsidRPr="00C40E8A" w:rsidRDefault="008623C9" w:rsidP="00C40E8A">
      <w:pPr>
        <w:spacing w:line="276" w:lineRule="auto"/>
        <w:ind w:left="142" w:hanging="142"/>
        <w:rPr>
          <w:rFonts w:ascii="Arial" w:hAnsi="Arial" w:cs="Arial"/>
          <w:strike/>
        </w:rPr>
      </w:pPr>
      <w:r w:rsidRPr="00C40E8A">
        <w:rPr>
          <w:rFonts w:ascii="Arial" w:hAnsi="Arial" w:cs="Arial"/>
          <w:b/>
        </w:rPr>
        <w:t>2</w:t>
      </w:r>
      <w:r w:rsidR="00626AB4" w:rsidRPr="00C40E8A">
        <w:rPr>
          <w:rFonts w:ascii="Arial" w:hAnsi="Arial" w:cs="Arial"/>
          <w:b/>
        </w:rPr>
        <w:t>6</w:t>
      </w:r>
      <w:r w:rsidRPr="00C40E8A">
        <w:rPr>
          <w:rFonts w:ascii="Arial" w:hAnsi="Arial" w:cs="Arial"/>
          <w:b/>
        </w:rPr>
        <w:t>.12.</w:t>
      </w:r>
      <w:r w:rsidRPr="00C40E8A">
        <w:rPr>
          <w:rFonts w:ascii="Arial" w:hAnsi="Arial" w:cs="Arial"/>
        </w:rPr>
        <w:t xml:space="preserve"> </w:t>
      </w:r>
      <w:r w:rsidR="00486C0B" w:rsidRPr="00C40E8A">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C40E8A" w:rsidRDefault="008623C9"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.13.</w:t>
      </w:r>
      <w:r w:rsidR="00D80CAB" w:rsidRPr="00C40E8A">
        <w:rPr>
          <w:rFonts w:ascii="Arial" w:hAnsi="Arial" w:cs="Arial"/>
        </w:rPr>
        <w:t xml:space="preserve"> Wykonawca może zgłosić przystąpienie do postępowania odwoławczego w terminie 3 dni od dnia otrzymania kopii odwołania, wskazując stronę, do której </w:t>
      </w:r>
      <w:proofErr w:type="gramStart"/>
      <w:r w:rsidR="00D80CAB" w:rsidRPr="00C40E8A">
        <w:rPr>
          <w:rFonts w:ascii="Arial" w:hAnsi="Arial" w:cs="Arial"/>
        </w:rPr>
        <w:t>przystępuje,</w:t>
      </w:r>
      <w:proofErr w:type="gramEnd"/>
      <w:r w:rsidR="00D80CAB" w:rsidRPr="00C40E8A">
        <w:rPr>
          <w:rFonts w:ascii="Arial" w:hAnsi="Arial" w:cs="Arial"/>
        </w:rPr>
        <w:t xml:space="preserve"> i interes w uzyskaniu rozstrzygnięcia na korzyść strony, do której przystępuje.</w:t>
      </w:r>
    </w:p>
    <w:p w14:paraId="32868774" w14:textId="4D11A1B4" w:rsidR="00D80CAB" w:rsidRPr="00C40E8A" w:rsidRDefault="00D80CAB" w:rsidP="00C40E8A">
      <w:pPr>
        <w:spacing w:line="276" w:lineRule="auto"/>
        <w:ind w:left="142" w:hanging="142"/>
        <w:rPr>
          <w:rFonts w:ascii="Arial" w:hAnsi="Arial" w:cs="Arial"/>
        </w:rPr>
      </w:pPr>
      <w:r w:rsidRPr="00C40E8A">
        <w:rPr>
          <w:rFonts w:ascii="Arial" w:hAnsi="Arial" w:cs="Arial"/>
          <w:b/>
        </w:rPr>
        <w:t>2</w:t>
      </w:r>
      <w:r w:rsidR="00626AB4" w:rsidRPr="00C40E8A">
        <w:rPr>
          <w:rFonts w:ascii="Arial" w:hAnsi="Arial" w:cs="Arial"/>
          <w:b/>
        </w:rPr>
        <w:t>6</w:t>
      </w:r>
      <w:r w:rsidRPr="00C40E8A">
        <w:rPr>
          <w:rFonts w:ascii="Arial" w:hAnsi="Arial" w:cs="Arial"/>
          <w:b/>
        </w:rPr>
        <w:t>.14</w:t>
      </w:r>
      <w:r w:rsidRPr="00C40E8A">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C40E8A" w:rsidRDefault="00D80CAB" w:rsidP="00C40E8A">
      <w:pPr>
        <w:spacing w:line="276" w:lineRule="auto"/>
        <w:ind w:left="142" w:hanging="142"/>
        <w:rPr>
          <w:rFonts w:ascii="Arial" w:hAnsi="Arial" w:cs="Arial"/>
        </w:rPr>
      </w:pPr>
      <w:r w:rsidRPr="00C40E8A">
        <w:rPr>
          <w:rFonts w:ascii="Arial" w:hAnsi="Arial" w:cs="Arial"/>
          <w:b/>
        </w:rPr>
        <w:lastRenderedPageBreak/>
        <w:t>2</w:t>
      </w:r>
      <w:r w:rsidR="00626AB4" w:rsidRPr="00C40E8A">
        <w:rPr>
          <w:rFonts w:ascii="Arial" w:hAnsi="Arial" w:cs="Arial"/>
          <w:b/>
        </w:rPr>
        <w:t>6</w:t>
      </w:r>
      <w:r w:rsidRPr="00C40E8A">
        <w:rPr>
          <w:rFonts w:ascii="Arial" w:hAnsi="Arial" w:cs="Arial"/>
          <w:b/>
        </w:rPr>
        <w:t>.15</w:t>
      </w:r>
      <w:r w:rsidRPr="00C40E8A">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C40E8A" w:rsidRDefault="00D80CAB" w:rsidP="00C40E8A">
      <w:pPr>
        <w:spacing w:line="276" w:lineRule="auto"/>
        <w:ind w:left="142" w:hanging="142"/>
        <w:rPr>
          <w:rFonts w:ascii="Arial" w:hAnsi="Arial" w:cs="Arial"/>
          <w:b/>
        </w:rPr>
      </w:pPr>
      <w:r w:rsidRPr="00C40E8A">
        <w:rPr>
          <w:rFonts w:ascii="Arial" w:hAnsi="Arial" w:cs="Arial"/>
          <w:b/>
        </w:rPr>
        <w:t>2</w:t>
      </w:r>
      <w:r w:rsidR="00626AB4" w:rsidRPr="00C40E8A">
        <w:rPr>
          <w:rFonts w:ascii="Arial" w:hAnsi="Arial" w:cs="Arial"/>
          <w:b/>
        </w:rPr>
        <w:t>6</w:t>
      </w:r>
      <w:r w:rsidRPr="00C40E8A">
        <w:rPr>
          <w:rFonts w:ascii="Arial" w:hAnsi="Arial" w:cs="Arial"/>
          <w:b/>
        </w:rPr>
        <w:t>.16</w:t>
      </w:r>
      <w:r w:rsidRPr="00C40E8A">
        <w:rPr>
          <w:rFonts w:ascii="Arial" w:hAnsi="Arial" w:cs="Arial"/>
        </w:rPr>
        <w:t>. Czynności uczestnika postępowania odwoławczego nie mogą pozostawać w</w:t>
      </w:r>
      <w:r w:rsidR="00626AB4" w:rsidRPr="00C40E8A">
        <w:rPr>
          <w:rFonts w:ascii="Arial" w:hAnsi="Arial" w:cs="Arial"/>
        </w:rPr>
        <w:t> </w:t>
      </w:r>
      <w:r w:rsidRPr="00C40E8A">
        <w:rPr>
          <w:rFonts w:ascii="Arial" w:hAnsi="Arial" w:cs="Arial"/>
        </w:rPr>
        <w:t>sprzeczności z czynnościami i oświadczeniami strony, do której przystąpił, z wyjątkiem przypadku zgłoszenia sprzeciwu, o którym mowa w art. 523 ust. 1</w:t>
      </w:r>
      <w:r w:rsidR="00626AB4" w:rsidRPr="00C40E8A">
        <w:rPr>
          <w:rFonts w:ascii="Arial" w:hAnsi="Arial" w:cs="Arial"/>
        </w:rPr>
        <w:t xml:space="preserve"> ustawy Prawo zamówień publicznych</w:t>
      </w:r>
      <w:r w:rsidRPr="00C40E8A">
        <w:rPr>
          <w:rFonts w:ascii="Arial" w:hAnsi="Arial" w:cs="Arial"/>
        </w:rPr>
        <w:t>, przez uczestnika, który przystąpił do postępowania po stronie zamawiającego.</w:t>
      </w:r>
    </w:p>
    <w:p w14:paraId="285E581B" w14:textId="0D15BB4F" w:rsidR="008623C9" w:rsidRPr="00C40E8A" w:rsidRDefault="008623C9" w:rsidP="00C40E8A">
      <w:pPr>
        <w:spacing w:line="276" w:lineRule="auto"/>
        <w:ind w:left="142" w:hanging="142"/>
        <w:rPr>
          <w:rFonts w:ascii="Arial" w:hAnsi="Arial" w:cs="Arial"/>
          <w:b/>
          <w:strike/>
          <w:highlight w:val="yellow"/>
        </w:rPr>
      </w:pPr>
      <w:r w:rsidRPr="00C40E8A">
        <w:rPr>
          <w:rFonts w:ascii="Arial" w:hAnsi="Arial" w:cs="Arial"/>
          <w:b/>
        </w:rPr>
        <w:t>2</w:t>
      </w:r>
      <w:r w:rsidR="00626AB4" w:rsidRPr="00C40E8A">
        <w:rPr>
          <w:rFonts w:ascii="Arial" w:hAnsi="Arial" w:cs="Arial"/>
          <w:b/>
        </w:rPr>
        <w:t>6</w:t>
      </w:r>
      <w:r w:rsidRPr="00C40E8A">
        <w:rPr>
          <w:rFonts w:ascii="Arial" w:hAnsi="Arial" w:cs="Arial"/>
          <w:b/>
        </w:rPr>
        <w:t>.1</w:t>
      </w:r>
      <w:r w:rsidR="00D80CAB" w:rsidRPr="00C40E8A">
        <w:rPr>
          <w:rFonts w:ascii="Arial" w:hAnsi="Arial" w:cs="Arial"/>
          <w:b/>
        </w:rPr>
        <w:t xml:space="preserve">7. </w:t>
      </w:r>
      <w:r w:rsidR="00D80CAB" w:rsidRPr="00C40E8A">
        <w:rPr>
          <w:rFonts w:ascii="Arial" w:hAnsi="Arial" w:cs="Arial"/>
        </w:rPr>
        <w:t>Izba rozpoznaje odwołanie w terminie 15 dni od dnia jego doręczenia Prezesowi Izby</w:t>
      </w:r>
      <w:r w:rsidR="00626AB4" w:rsidRPr="00C40E8A">
        <w:rPr>
          <w:rFonts w:ascii="Arial" w:hAnsi="Arial" w:cs="Arial"/>
        </w:rPr>
        <w:t>.</w:t>
      </w:r>
    </w:p>
    <w:p w14:paraId="6635CAF1" w14:textId="31C71E9D" w:rsidR="006477F6" w:rsidRPr="00C40E8A" w:rsidRDefault="008623C9" w:rsidP="00C40E8A">
      <w:pPr>
        <w:spacing w:line="276" w:lineRule="auto"/>
        <w:ind w:left="142" w:hanging="142"/>
        <w:rPr>
          <w:rFonts w:ascii="Arial" w:hAnsi="Arial" w:cs="Arial"/>
          <w:b/>
        </w:rPr>
      </w:pPr>
      <w:r w:rsidRPr="00C40E8A">
        <w:rPr>
          <w:rFonts w:ascii="Arial" w:hAnsi="Arial" w:cs="Arial"/>
          <w:b/>
        </w:rPr>
        <w:t>2</w:t>
      </w:r>
      <w:r w:rsidR="00626AB4" w:rsidRPr="00C40E8A">
        <w:rPr>
          <w:rFonts w:ascii="Arial" w:hAnsi="Arial" w:cs="Arial"/>
          <w:b/>
        </w:rPr>
        <w:t>6</w:t>
      </w:r>
      <w:r w:rsidRPr="00C40E8A">
        <w:rPr>
          <w:rFonts w:ascii="Arial" w:hAnsi="Arial" w:cs="Arial"/>
          <w:b/>
        </w:rPr>
        <w:t>.1</w:t>
      </w:r>
      <w:r w:rsidR="00D80CAB" w:rsidRPr="00C40E8A">
        <w:rPr>
          <w:rFonts w:ascii="Arial" w:hAnsi="Arial" w:cs="Arial"/>
          <w:b/>
        </w:rPr>
        <w:t>8.</w:t>
      </w:r>
      <w:r w:rsidR="00D80CAB" w:rsidRPr="00C40E8A">
        <w:rPr>
          <w:rFonts w:ascii="Arial" w:hAnsi="Arial" w:cs="Arial"/>
        </w:rPr>
        <w:t xml:space="preserve"> Na orzeczenie Izby oraz postanowienie Prezesa Izby, o którym mowa w art. 519 ust. 1</w:t>
      </w:r>
      <w:r w:rsidR="00352FDA" w:rsidRPr="00C40E8A">
        <w:rPr>
          <w:rFonts w:ascii="Arial" w:hAnsi="Arial" w:cs="Arial"/>
        </w:rPr>
        <w:t xml:space="preserve"> ustawy Prawo zamówień publicznych</w:t>
      </w:r>
      <w:r w:rsidR="00D80CAB" w:rsidRPr="00C40E8A">
        <w:rPr>
          <w:rFonts w:ascii="Arial" w:hAnsi="Arial" w:cs="Arial"/>
        </w:rPr>
        <w:t>, stronom oraz uczestnikom postępowania odwoławczego przysługuje skarga do sądu</w:t>
      </w:r>
      <w:r w:rsidR="00626AB4" w:rsidRPr="00C40E8A">
        <w:rPr>
          <w:rFonts w:ascii="Arial" w:hAnsi="Arial" w:cs="Arial"/>
        </w:rPr>
        <w:t>.</w:t>
      </w:r>
    </w:p>
    <w:p w14:paraId="1D82716C" w14:textId="77777777" w:rsidR="00AF6442" w:rsidRPr="00C40E8A" w:rsidRDefault="00AF6442" w:rsidP="00C40E8A">
      <w:pPr>
        <w:pStyle w:val="Tekstpodstawowy"/>
        <w:spacing w:line="276" w:lineRule="auto"/>
        <w:ind w:left="142" w:hanging="142"/>
        <w:jc w:val="left"/>
        <w:rPr>
          <w:rFonts w:ascii="Arial" w:hAnsi="Arial" w:cs="Arial"/>
        </w:rPr>
      </w:pPr>
    </w:p>
    <w:p w14:paraId="6F8804FE" w14:textId="2DB91D31" w:rsidR="003D598E" w:rsidRPr="00C40E8A" w:rsidRDefault="003D598E" w:rsidP="00C40E8A">
      <w:pPr>
        <w:pStyle w:val="Tekstpodstawowy"/>
        <w:spacing w:line="276" w:lineRule="auto"/>
        <w:ind w:left="142" w:hanging="142"/>
        <w:jc w:val="left"/>
        <w:rPr>
          <w:rFonts w:ascii="Arial" w:hAnsi="Arial" w:cs="Arial"/>
        </w:rPr>
      </w:pPr>
      <w:r w:rsidRPr="00C40E8A">
        <w:rPr>
          <w:rFonts w:ascii="Arial" w:hAnsi="Arial" w:cs="Arial"/>
          <w:b/>
        </w:rPr>
        <w:t>2</w:t>
      </w:r>
      <w:r w:rsidR="00626AB4" w:rsidRPr="00C40E8A">
        <w:rPr>
          <w:rFonts w:ascii="Arial" w:hAnsi="Arial" w:cs="Arial"/>
          <w:b/>
        </w:rPr>
        <w:t>7</w:t>
      </w:r>
      <w:r w:rsidRPr="00C40E8A">
        <w:rPr>
          <w:rFonts w:ascii="Arial" w:hAnsi="Arial" w:cs="Arial"/>
          <w:b/>
        </w:rPr>
        <w:t>. KLAUZULA INFORMACYJNA Z ART. 13 RODO.</w:t>
      </w:r>
    </w:p>
    <w:p w14:paraId="58659A85" w14:textId="77777777" w:rsidR="00C54009" w:rsidRPr="00C40E8A" w:rsidRDefault="00C54009" w:rsidP="00C40E8A">
      <w:pPr>
        <w:pStyle w:val="Tekstpodstawowy"/>
        <w:spacing w:line="276" w:lineRule="auto"/>
        <w:ind w:left="142"/>
        <w:jc w:val="left"/>
        <w:rPr>
          <w:rFonts w:ascii="Arial" w:hAnsi="Arial" w:cs="Arial"/>
        </w:rPr>
      </w:pPr>
      <w:bookmarkStart w:id="26" w:name="_Hlk215212695"/>
      <w:r w:rsidRPr="00C40E8A">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5C1918B3"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 xml:space="preserve">1) </w:t>
      </w:r>
      <w:r w:rsidR="006F4744">
        <w:rPr>
          <w:rFonts w:ascii="Arial" w:hAnsi="Arial" w:cs="Arial"/>
        </w:rPr>
        <w:t>A</w:t>
      </w:r>
      <w:r w:rsidRPr="00C40E8A">
        <w:rPr>
          <w:rFonts w:ascii="Arial" w:hAnsi="Arial" w:cs="Arial"/>
        </w:rPr>
        <w:t>dministratorem Pani/Pana danych osobowych jest Zarząd Dróg Wojewódzkich w Opolu, ul. Oleska 127, 45-231 Opole, tel. 77 459 18 00,</w:t>
      </w:r>
    </w:p>
    <w:p w14:paraId="23238DB7" w14:textId="77777777"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 xml:space="preserve">2) inspektorem ochrony danych osobowych w Zarządzie Dróg Wojewódzkich w Opolu jest Pan Jacek </w:t>
      </w:r>
      <w:proofErr w:type="spellStart"/>
      <w:r w:rsidRPr="00C40E8A">
        <w:rPr>
          <w:rFonts w:ascii="Arial" w:hAnsi="Arial" w:cs="Arial"/>
        </w:rPr>
        <w:t>Kaflowski</w:t>
      </w:r>
      <w:proofErr w:type="spellEnd"/>
      <w:r w:rsidRPr="00C40E8A">
        <w:rPr>
          <w:rFonts w:ascii="Arial" w:hAnsi="Arial" w:cs="Arial"/>
        </w:rPr>
        <w:t xml:space="preserve">, e-mail: </w:t>
      </w:r>
      <w:r w:rsidRPr="00C40E8A">
        <w:rPr>
          <w:rFonts w:ascii="Arial" w:hAnsi="Arial" w:cs="Arial"/>
          <w:color w:val="0000FF"/>
        </w:rPr>
        <w:t>iod@zdw.opole.pl</w:t>
      </w:r>
      <w:r w:rsidRPr="00C40E8A">
        <w:rPr>
          <w:rFonts w:ascii="Arial" w:hAnsi="Arial" w:cs="Arial"/>
        </w:rPr>
        <w:t>,</w:t>
      </w:r>
    </w:p>
    <w:p w14:paraId="26006E03" w14:textId="290BBE69" w:rsidR="00C54009" w:rsidRPr="00C40E8A" w:rsidRDefault="00C54009" w:rsidP="00C40E8A">
      <w:pPr>
        <w:spacing w:line="276" w:lineRule="auto"/>
        <w:ind w:left="284" w:hanging="142"/>
        <w:rPr>
          <w:rFonts w:ascii="Arial" w:hAnsi="Arial" w:cs="Arial"/>
        </w:rPr>
      </w:pPr>
      <w:r w:rsidRPr="00C40E8A">
        <w:rPr>
          <w:rFonts w:ascii="Arial" w:hAnsi="Arial" w:cs="Arial"/>
        </w:rPr>
        <w:t xml:space="preserve">3) Pani/Pana dane osobowe przetwarzane będą na podstawie art. 6 ust. 1 lit. c RODO w celu związanym z postępowaniem o udzielenie zamówienia publicznego na </w:t>
      </w:r>
      <w:r w:rsidRPr="00C40E8A">
        <w:rPr>
          <w:rFonts w:ascii="Arial" w:hAnsi="Arial" w:cs="Arial"/>
          <w:b/>
        </w:rPr>
        <w:t>„</w:t>
      </w:r>
      <w:r w:rsidR="00CE7CBA" w:rsidRPr="00C40E8A">
        <w:rPr>
          <w:rFonts w:ascii="Arial" w:hAnsi="Arial" w:cs="Arial"/>
          <w:b/>
        </w:rPr>
        <w:t>Usługę sprzątania pomieszczeń biurowych w budynku Zarządu Dróg Wojewódzkich w Opolu oraz OT w</w:t>
      </w:r>
      <w:r w:rsidR="00047655" w:rsidRPr="00C40E8A">
        <w:rPr>
          <w:rFonts w:ascii="Arial" w:hAnsi="Arial" w:cs="Arial"/>
          <w:b/>
        </w:rPr>
        <w:t> Głubczycach,</w:t>
      </w:r>
      <w:r w:rsidR="00CE7CBA" w:rsidRPr="00C40E8A">
        <w:rPr>
          <w:rFonts w:ascii="Arial" w:hAnsi="Arial" w:cs="Arial"/>
          <w:b/>
        </w:rPr>
        <w:t xml:space="preserve"> Grodkowie i Oleśnie z podziałem na zadania</w:t>
      </w:r>
      <w:r w:rsidRPr="00C40E8A">
        <w:rPr>
          <w:rFonts w:ascii="Arial" w:hAnsi="Arial" w:cs="Arial"/>
          <w:b/>
        </w:rPr>
        <w:t>”</w:t>
      </w:r>
      <w:r w:rsidRPr="00C40E8A">
        <w:rPr>
          <w:rFonts w:ascii="Arial" w:hAnsi="Arial" w:cs="Arial"/>
        </w:rPr>
        <w:t xml:space="preserve"> prowadzonym w</w:t>
      </w:r>
      <w:r w:rsidR="004F7DFE" w:rsidRPr="00C40E8A">
        <w:rPr>
          <w:rFonts w:ascii="Arial" w:hAnsi="Arial" w:cs="Arial"/>
        </w:rPr>
        <w:t xml:space="preserve"> </w:t>
      </w:r>
      <w:r w:rsidRPr="00C40E8A">
        <w:rPr>
          <w:rFonts w:ascii="Arial" w:hAnsi="Arial" w:cs="Arial"/>
        </w:rPr>
        <w:t xml:space="preserve">trybie </w:t>
      </w:r>
      <w:r w:rsidR="00F947FB" w:rsidRPr="00C40E8A">
        <w:rPr>
          <w:rFonts w:ascii="Arial" w:hAnsi="Arial" w:cs="Arial"/>
        </w:rPr>
        <w:t>podstawowym</w:t>
      </w:r>
      <w:r w:rsidR="006208C6" w:rsidRPr="00C40E8A">
        <w:rPr>
          <w:rFonts w:ascii="Arial" w:hAnsi="Arial" w:cs="Arial"/>
        </w:rPr>
        <w:t xml:space="preserve"> bez</w:t>
      </w:r>
      <w:r w:rsidR="0030055A" w:rsidRPr="00C40E8A">
        <w:rPr>
          <w:rFonts w:ascii="Arial" w:hAnsi="Arial" w:cs="Arial"/>
        </w:rPr>
        <w:t xml:space="preserve"> przeprowadzenia</w:t>
      </w:r>
      <w:r w:rsidR="006208C6" w:rsidRPr="00C40E8A">
        <w:rPr>
          <w:rFonts w:ascii="Arial" w:hAnsi="Arial" w:cs="Arial"/>
        </w:rPr>
        <w:t xml:space="preserve"> negocjacji</w:t>
      </w:r>
      <w:r w:rsidRPr="00C40E8A">
        <w:rPr>
          <w:rFonts w:ascii="Arial" w:hAnsi="Arial" w:cs="Arial"/>
        </w:rPr>
        <w:t>,</w:t>
      </w:r>
    </w:p>
    <w:p w14:paraId="79893C55" w14:textId="6B1DB16E"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 xml:space="preserve">4) </w:t>
      </w:r>
      <w:r w:rsidR="004A75FF" w:rsidRPr="00C40E8A">
        <w:rPr>
          <w:rFonts w:ascii="Arial" w:hAnsi="Arial" w:cs="Arial"/>
        </w:rPr>
        <w:t>p</w:t>
      </w:r>
      <w:r w:rsidRPr="00C40E8A">
        <w:rPr>
          <w:rFonts w:ascii="Arial" w:hAnsi="Arial" w:cs="Arial"/>
        </w:rPr>
        <w:t xml:space="preserve">rzetwarzane przez </w:t>
      </w:r>
      <w:r w:rsidR="006F4744">
        <w:rPr>
          <w:rFonts w:ascii="Arial" w:hAnsi="Arial" w:cs="Arial"/>
        </w:rPr>
        <w:t>A</w:t>
      </w:r>
      <w:r w:rsidRPr="00C40E8A">
        <w:rPr>
          <w:rFonts w:ascii="Arial" w:hAnsi="Arial" w:cs="Arial"/>
        </w:rPr>
        <w:t xml:space="preserve">dministratora danych dane osobowe mogą zostać ujawnione m.in. </w:t>
      </w:r>
      <w:r w:rsidR="006F4744" w:rsidRPr="006F4744">
        <w:rPr>
          <w:rFonts w:ascii="Arial" w:hAnsi="Arial" w:cs="Arial"/>
        </w:rPr>
        <w:t xml:space="preserve">Urzędowi Marszałkowskiemu Województwa Opolskiego, </w:t>
      </w:r>
      <w:r w:rsidRPr="00C40E8A">
        <w:rPr>
          <w:rFonts w:ascii="Arial" w:hAnsi="Arial" w:cs="Arial"/>
        </w:rPr>
        <w:t xml:space="preserve">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w:t>
      </w:r>
      <w:r w:rsidR="006F4744">
        <w:rPr>
          <w:rFonts w:ascii="Arial" w:hAnsi="Arial" w:cs="Arial"/>
        </w:rPr>
        <w:t>A</w:t>
      </w:r>
      <w:r w:rsidRPr="00C40E8A">
        <w:rPr>
          <w:rFonts w:ascii="Arial" w:hAnsi="Arial" w:cs="Arial"/>
        </w:rPr>
        <w:t>dministrator danych będzie zobowiązany udostępnić dane, zgodnie z obowiązującymi przepisami prawa,</w:t>
      </w:r>
    </w:p>
    <w:p w14:paraId="20DC8184" w14:textId="3EBE7216"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 xml:space="preserve">5) dane osobowe wykonawcy będą przechowywane przez okres obowiązywania umowy a następnie </w:t>
      </w:r>
      <w:r w:rsidR="00B007C4" w:rsidRPr="00C40E8A">
        <w:rPr>
          <w:rFonts w:ascii="Arial" w:hAnsi="Arial" w:cs="Arial"/>
        </w:rPr>
        <w:t>5</w:t>
      </w:r>
      <w:r w:rsidRPr="00C40E8A">
        <w:rPr>
          <w:rFonts w:ascii="Arial" w:hAnsi="Arial" w:cs="Arial"/>
        </w:rPr>
        <w:t xml:space="preserve"> lat, począwszy od 1 stycznia roku kalendarzowego następującego po zakończeniu okresu obowiązywania umowy. Okres ten dotyczy </w:t>
      </w:r>
      <w:r w:rsidRPr="00C40E8A">
        <w:rPr>
          <w:rFonts w:ascii="Arial" w:hAnsi="Arial" w:cs="Arial"/>
        </w:rPr>
        <w:lastRenderedPageBreak/>
        <w:t>również wykonawców, którzy złożyli oferty i nie zostały one uznane, jako najkorzystniejsze (nie zawarto z tymi wykonawcami umowy),</w:t>
      </w:r>
    </w:p>
    <w:p w14:paraId="46616983" w14:textId="4BD37F8B"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7) w odniesieniu do Pani/Pana danych osobowych decyzje nie będą podejmowane w sposób zautomatyzowany, stosowanie do art. 22 RODO</w:t>
      </w:r>
      <w:bookmarkEnd w:id="26"/>
      <w:r w:rsidRPr="00C40E8A">
        <w:rPr>
          <w:rFonts w:ascii="Arial" w:hAnsi="Arial" w:cs="Arial"/>
        </w:rPr>
        <w:t>,</w:t>
      </w:r>
    </w:p>
    <w:p w14:paraId="4D548050" w14:textId="77777777" w:rsidR="00C54009" w:rsidRPr="00C40E8A" w:rsidRDefault="00C54009" w:rsidP="00C40E8A">
      <w:pPr>
        <w:pStyle w:val="Tekstpodstawowy"/>
        <w:spacing w:line="276" w:lineRule="auto"/>
        <w:ind w:left="284" w:hanging="142"/>
        <w:jc w:val="left"/>
        <w:rPr>
          <w:rFonts w:ascii="Arial" w:hAnsi="Arial" w:cs="Arial"/>
        </w:rPr>
      </w:pPr>
      <w:bookmarkStart w:id="27" w:name="_Hlk215213098"/>
      <w:r w:rsidRPr="00C40E8A">
        <w:rPr>
          <w:rFonts w:ascii="Arial" w:hAnsi="Arial" w:cs="Arial"/>
        </w:rPr>
        <w:t>8) posiada Pani/Pan:</w:t>
      </w:r>
    </w:p>
    <w:p w14:paraId="3DCB53FB" w14:textId="2BF53411"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 xml:space="preserve">a) na podstawie art. 15 RODO prawo dostępu do danych osobowych Pani/Pana dotyczących. </w:t>
      </w:r>
      <w:r w:rsidR="006F4744">
        <w:rPr>
          <w:rFonts w:ascii="Arial" w:hAnsi="Arial" w:cs="Arial"/>
        </w:rPr>
        <w:t>A</w:t>
      </w:r>
      <w:r w:rsidRPr="00C40E8A">
        <w:rPr>
          <w:rFonts w:ascii="Arial" w:hAnsi="Arial" w:cs="Arial"/>
        </w:rPr>
        <w:t xml:space="preserve">dministrator informuje, że w </w:t>
      </w:r>
      <w:r w:rsidR="007A1043" w:rsidRPr="00C40E8A">
        <w:rPr>
          <w:rFonts w:ascii="Arial" w:hAnsi="Arial" w:cs="Arial"/>
        </w:rPr>
        <w:t>przypadku,</w:t>
      </w:r>
      <w:r w:rsidRPr="00C40E8A">
        <w:rPr>
          <w:rFonts w:ascii="Arial" w:hAnsi="Arial" w:cs="Arial"/>
        </w:rPr>
        <w:t xml:space="preserve"> gdy wykonanie obowiązków, o których mowa w</w:t>
      </w:r>
      <w:r w:rsidR="00082E99" w:rsidRPr="00C40E8A">
        <w:rPr>
          <w:rFonts w:ascii="Arial" w:hAnsi="Arial" w:cs="Arial"/>
        </w:rPr>
        <w:t xml:space="preserve"> </w:t>
      </w:r>
      <w:r w:rsidRPr="00C40E8A">
        <w:rPr>
          <w:rFonts w:ascii="Arial" w:hAnsi="Arial" w:cs="Arial"/>
        </w:rPr>
        <w:t xml:space="preserve">art. 15 ust. 1–3 RODO, wymagałoby niewspółmiernie dużego wysiłku, </w:t>
      </w:r>
      <w:r w:rsidR="006F4744">
        <w:rPr>
          <w:rFonts w:ascii="Arial" w:hAnsi="Arial" w:cs="Arial"/>
        </w:rPr>
        <w:t>A</w:t>
      </w:r>
      <w:r w:rsidRPr="00C40E8A">
        <w:rPr>
          <w:rFonts w:ascii="Arial" w:hAnsi="Arial" w:cs="Arial"/>
        </w:rPr>
        <w:t xml:space="preserve">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w:t>
      </w:r>
      <w:r w:rsidR="006F4744">
        <w:rPr>
          <w:rFonts w:ascii="Arial" w:hAnsi="Arial" w:cs="Arial"/>
        </w:rPr>
        <w:t>A</w:t>
      </w:r>
      <w:r w:rsidRPr="00C40E8A">
        <w:rPr>
          <w:rFonts w:ascii="Arial" w:hAnsi="Arial" w:cs="Arial"/>
        </w:rPr>
        <w:t>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0CC7EEC1"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 xml:space="preserve">c) na podstawie art. 18 RODO prawo żądania od </w:t>
      </w:r>
      <w:r w:rsidR="006F4744">
        <w:rPr>
          <w:rFonts w:ascii="Arial" w:hAnsi="Arial" w:cs="Arial"/>
        </w:rPr>
        <w:t>A</w:t>
      </w:r>
      <w:r w:rsidRPr="00C40E8A">
        <w:rPr>
          <w:rFonts w:ascii="Arial" w:hAnsi="Arial" w:cs="Arial"/>
        </w:rPr>
        <w:t>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9) nie przysługuje Pani/Panu:</w:t>
      </w:r>
    </w:p>
    <w:p w14:paraId="16DADB83" w14:textId="77777777"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lastRenderedPageBreak/>
        <w:t>a) w związku z art. 17 ust. 3 lit. b, d lub e RODO prawo do usunięcia danych osobowych,</w:t>
      </w:r>
    </w:p>
    <w:p w14:paraId="6523EEC7" w14:textId="77777777" w:rsidR="00C54009" w:rsidRPr="00C40E8A" w:rsidRDefault="00C54009" w:rsidP="00C40E8A">
      <w:pPr>
        <w:pStyle w:val="Tekstpodstawowy"/>
        <w:spacing w:line="276" w:lineRule="auto"/>
        <w:ind w:left="426" w:hanging="142"/>
        <w:jc w:val="left"/>
        <w:rPr>
          <w:rFonts w:ascii="Arial" w:hAnsi="Arial" w:cs="Arial"/>
        </w:rPr>
      </w:pPr>
      <w:r w:rsidRPr="00C40E8A">
        <w:rPr>
          <w:rFonts w:ascii="Arial" w:hAnsi="Arial" w:cs="Arial"/>
        </w:rPr>
        <w:t>b) prawo do przenoszenia danych osobowych, o którym mowa w art. 20 RODO,</w:t>
      </w:r>
    </w:p>
    <w:p w14:paraId="2E8C3F5B" w14:textId="77777777" w:rsidR="00C54009" w:rsidRPr="00C40E8A" w:rsidRDefault="00C54009" w:rsidP="00C40E8A">
      <w:pPr>
        <w:pStyle w:val="Tekstpodstawowy"/>
        <w:spacing w:line="276" w:lineRule="auto"/>
        <w:ind w:left="426" w:hanging="142"/>
        <w:jc w:val="left"/>
        <w:rPr>
          <w:rFonts w:ascii="Arial" w:hAnsi="Arial" w:cs="Arial"/>
          <w:b/>
        </w:rPr>
      </w:pPr>
      <w:r w:rsidRPr="00C40E8A">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C40E8A" w:rsidRDefault="00C54009" w:rsidP="00C40E8A">
      <w:pPr>
        <w:pStyle w:val="Tekstpodstawowy"/>
        <w:spacing w:line="276" w:lineRule="auto"/>
        <w:ind w:left="284" w:hanging="142"/>
        <w:jc w:val="left"/>
        <w:rPr>
          <w:rFonts w:ascii="Arial" w:hAnsi="Arial" w:cs="Arial"/>
        </w:rPr>
      </w:pPr>
      <w:r w:rsidRPr="00C40E8A">
        <w:rPr>
          <w:rFonts w:ascii="Arial" w:hAnsi="Arial" w:cs="Arial"/>
        </w:rPr>
        <w:t>10) Pozostałe informacje dotyczące RODO znajdują się w projekcie umowy.</w:t>
      </w:r>
      <w:bookmarkEnd w:id="27"/>
    </w:p>
    <w:p w14:paraId="0E9DD42E" w14:textId="1A961FFD" w:rsidR="00405AA6" w:rsidRPr="00C40E8A" w:rsidRDefault="00405AA6" w:rsidP="00C40E8A">
      <w:pPr>
        <w:pStyle w:val="Tekstpodstawowy"/>
        <w:spacing w:line="276" w:lineRule="auto"/>
        <w:ind w:left="142" w:hanging="142"/>
        <w:jc w:val="left"/>
        <w:rPr>
          <w:rFonts w:ascii="Arial" w:hAnsi="Arial" w:cs="Arial"/>
        </w:rPr>
      </w:pPr>
    </w:p>
    <w:p w14:paraId="57E1AB65" w14:textId="6C6056A6" w:rsidR="008B469F" w:rsidRPr="00C40E8A" w:rsidRDefault="008B469F" w:rsidP="00C40E8A">
      <w:pPr>
        <w:pStyle w:val="Tekstpodstawowy3"/>
        <w:spacing w:line="276" w:lineRule="auto"/>
        <w:jc w:val="left"/>
        <w:rPr>
          <w:rFonts w:ascii="Arial" w:hAnsi="Arial" w:cs="Arial"/>
        </w:rPr>
      </w:pPr>
      <w:r w:rsidRPr="00C40E8A">
        <w:rPr>
          <w:rFonts w:ascii="Arial" w:hAnsi="Arial" w:cs="Arial"/>
        </w:rPr>
        <w:t>2</w:t>
      </w:r>
      <w:r w:rsidR="00247914" w:rsidRPr="00C40E8A">
        <w:rPr>
          <w:rFonts w:ascii="Arial" w:hAnsi="Arial" w:cs="Arial"/>
        </w:rPr>
        <w:t>8</w:t>
      </w:r>
      <w:r w:rsidRPr="00C40E8A">
        <w:rPr>
          <w:rFonts w:ascii="Arial" w:hAnsi="Arial" w:cs="Arial"/>
        </w:rPr>
        <w:t>. ZAŁĄCZNIKI DO SWZ:</w:t>
      </w:r>
    </w:p>
    <w:p w14:paraId="546E35C9" w14:textId="77777777" w:rsidR="006F4744" w:rsidRDefault="006F4744" w:rsidP="00C40E8A">
      <w:pPr>
        <w:spacing w:line="276" w:lineRule="auto"/>
        <w:ind w:left="142"/>
        <w:rPr>
          <w:rFonts w:ascii="Arial" w:hAnsi="Arial" w:cs="Arial"/>
        </w:rPr>
      </w:pPr>
    </w:p>
    <w:p w14:paraId="0B53AC54" w14:textId="514EBB24" w:rsidR="00DA67F9" w:rsidRPr="00C40E8A" w:rsidRDefault="00DA67F9" w:rsidP="00C40E8A">
      <w:pPr>
        <w:spacing w:line="276" w:lineRule="auto"/>
        <w:ind w:left="142"/>
        <w:rPr>
          <w:rFonts w:ascii="Arial" w:hAnsi="Arial" w:cs="Arial"/>
        </w:rPr>
      </w:pPr>
      <w:r w:rsidRPr="00C40E8A">
        <w:rPr>
          <w:rFonts w:ascii="Arial" w:hAnsi="Arial" w:cs="Arial"/>
        </w:rPr>
        <w:t xml:space="preserve">nr </w:t>
      </w:r>
      <w:r w:rsidRPr="00C40E8A">
        <w:rPr>
          <w:rFonts w:ascii="Arial" w:hAnsi="Arial" w:cs="Arial"/>
          <w:b/>
          <w:bCs/>
        </w:rPr>
        <w:t>1</w:t>
      </w:r>
      <w:r w:rsidRPr="00C40E8A">
        <w:rPr>
          <w:rFonts w:ascii="Arial" w:hAnsi="Arial" w:cs="Arial"/>
        </w:rPr>
        <w:t xml:space="preserve"> – formularz oferty,</w:t>
      </w:r>
    </w:p>
    <w:p w14:paraId="2406BAD4" w14:textId="41DB38BF" w:rsidR="00DA67F9" w:rsidRPr="00C40E8A" w:rsidRDefault="00DA67F9"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2</w:t>
      </w:r>
      <w:r w:rsidR="00F02D1C" w:rsidRPr="00C40E8A">
        <w:rPr>
          <w:rFonts w:ascii="Arial" w:hAnsi="Arial" w:cs="Arial"/>
          <w:b/>
          <w:bCs/>
        </w:rPr>
        <w:t>a</w:t>
      </w:r>
      <w:r w:rsidRPr="00C40E8A">
        <w:rPr>
          <w:rFonts w:ascii="Arial" w:hAnsi="Arial" w:cs="Arial"/>
        </w:rPr>
        <w:t xml:space="preserve"> – formularz cenowy</w:t>
      </w:r>
      <w:r w:rsidR="0019793B" w:rsidRPr="00C40E8A">
        <w:rPr>
          <w:rFonts w:ascii="Arial" w:hAnsi="Arial" w:cs="Arial"/>
        </w:rPr>
        <w:t xml:space="preserve"> do zadania</w:t>
      </w:r>
      <w:r w:rsidR="00F34860">
        <w:rPr>
          <w:rFonts w:ascii="Arial" w:hAnsi="Arial" w:cs="Arial"/>
        </w:rPr>
        <w:t xml:space="preserve">1 </w:t>
      </w:r>
      <w:r w:rsidR="0019793B" w:rsidRPr="00C40E8A">
        <w:rPr>
          <w:rFonts w:ascii="Arial" w:hAnsi="Arial" w:cs="Arial"/>
        </w:rPr>
        <w:t>(ZDW w Opolu)</w:t>
      </w:r>
      <w:r w:rsidRPr="00C40E8A">
        <w:rPr>
          <w:rFonts w:ascii="Arial" w:hAnsi="Arial" w:cs="Arial"/>
        </w:rPr>
        <w:t>,</w:t>
      </w:r>
    </w:p>
    <w:p w14:paraId="651092E5" w14:textId="544B35B9" w:rsidR="004E267B" w:rsidRPr="00C40E8A" w:rsidRDefault="0019793B"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 xml:space="preserve">2b </w:t>
      </w:r>
      <w:r w:rsidRPr="00C40E8A">
        <w:rPr>
          <w:rFonts w:ascii="Arial" w:hAnsi="Arial" w:cs="Arial"/>
        </w:rPr>
        <w:t xml:space="preserve">– formularz cenowy do zadania </w:t>
      </w:r>
      <w:r w:rsidR="00F34860">
        <w:rPr>
          <w:rFonts w:ascii="Arial" w:hAnsi="Arial" w:cs="Arial"/>
        </w:rPr>
        <w:t xml:space="preserve">2 </w:t>
      </w:r>
      <w:r w:rsidRPr="00C40E8A">
        <w:rPr>
          <w:rFonts w:ascii="Arial" w:hAnsi="Arial" w:cs="Arial"/>
          <w:bCs/>
        </w:rPr>
        <w:t>(OT w Głubczycach)</w:t>
      </w:r>
      <w:r w:rsidRPr="00C40E8A">
        <w:rPr>
          <w:rFonts w:ascii="Arial" w:hAnsi="Arial" w:cs="Arial"/>
        </w:rPr>
        <w:t>,</w:t>
      </w:r>
    </w:p>
    <w:p w14:paraId="2A823FBA" w14:textId="2B06CCB4" w:rsidR="0019793B" w:rsidRPr="00C40E8A" w:rsidRDefault="0019793B"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 xml:space="preserve">2c </w:t>
      </w:r>
      <w:r w:rsidRPr="00C40E8A">
        <w:rPr>
          <w:rFonts w:ascii="Arial" w:hAnsi="Arial" w:cs="Arial"/>
        </w:rPr>
        <w:t xml:space="preserve">– formularz cenowy do zadania </w:t>
      </w:r>
      <w:r w:rsidR="00F34860">
        <w:rPr>
          <w:rFonts w:ascii="Arial" w:hAnsi="Arial" w:cs="Arial"/>
        </w:rPr>
        <w:t xml:space="preserve">3 </w:t>
      </w:r>
      <w:r w:rsidRPr="00C40E8A">
        <w:rPr>
          <w:rFonts w:ascii="Arial" w:hAnsi="Arial" w:cs="Arial"/>
        </w:rPr>
        <w:t>(</w:t>
      </w:r>
      <w:r w:rsidRPr="00C40E8A">
        <w:rPr>
          <w:rFonts w:ascii="Arial" w:hAnsi="Arial" w:cs="Arial"/>
          <w:bCs/>
        </w:rPr>
        <w:t>OT w Grodkowie</w:t>
      </w:r>
      <w:r w:rsidRPr="00C40E8A">
        <w:rPr>
          <w:rFonts w:ascii="Arial" w:hAnsi="Arial" w:cs="Arial"/>
        </w:rPr>
        <w:t>),</w:t>
      </w:r>
    </w:p>
    <w:p w14:paraId="7FC10DC1" w14:textId="72AF542B" w:rsidR="0019793B" w:rsidRPr="00C40E8A" w:rsidRDefault="0019793B"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2d</w:t>
      </w:r>
      <w:r w:rsidRPr="00C40E8A">
        <w:rPr>
          <w:rFonts w:ascii="Arial" w:hAnsi="Arial" w:cs="Arial"/>
        </w:rPr>
        <w:t xml:space="preserve"> – formularz cenowy do zadania </w:t>
      </w:r>
      <w:r w:rsidR="00F34860">
        <w:rPr>
          <w:rFonts w:ascii="Arial" w:hAnsi="Arial" w:cs="Arial"/>
        </w:rPr>
        <w:t xml:space="preserve">4 </w:t>
      </w:r>
      <w:r w:rsidRPr="00C40E8A">
        <w:rPr>
          <w:rFonts w:ascii="Arial" w:hAnsi="Arial" w:cs="Arial"/>
        </w:rPr>
        <w:t>(OT w Oleśnie),</w:t>
      </w:r>
    </w:p>
    <w:p w14:paraId="313A2637" w14:textId="60608D68"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 xml:space="preserve">nr </w:t>
      </w:r>
      <w:r w:rsidRPr="00C40E8A">
        <w:rPr>
          <w:rFonts w:ascii="Arial" w:hAnsi="Arial" w:cs="Arial"/>
          <w:b/>
          <w:bCs/>
          <w:color w:val="000000" w:themeColor="text1"/>
        </w:rPr>
        <w:t>3</w:t>
      </w:r>
      <w:r w:rsidRPr="00C40E8A">
        <w:rPr>
          <w:rFonts w:ascii="Arial" w:hAnsi="Arial" w:cs="Arial"/>
          <w:color w:val="000000" w:themeColor="text1"/>
        </w:rPr>
        <w:t xml:space="preserve"> – oświadczenie, o którym mowa w art. 125 ust. 1 ustawy Prawo zamówień publicznych – dotyczy wykonawcy,</w:t>
      </w:r>
    </w:p>
    <w:p w14:paraId="58617125" w14:textId="04394A1C"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nr</w:t>
      </w:r>
      <w:r w:rsidRPr="00C40E8A">
        <w:rPr>
          <w:rFonts w:ascii="Arial" w:hAnsi="Arial" w:cs="Arial"/>
          <w:b/>
          <w:bCs/>
          <w:color w:val="000000" w:themeColor="text1"/>
        </w:rPr>
        <w:t xml:space="preserve"> 3a</w:t>
      </w:r>
      <w:r w:rsidRPr="00C40E8A">
        <w:rPr>
          <w:rFonts w:ascii="Arial" w:hAnsi="Arial" w:cs="Arial"/>
          <w:color w:val="000000" w:themeColor="text1"/>
        </w:rPr>
        <w:t xml:space="preserve"> – oświadczenie, o którym mowa w art. 125 ust. 1 ustawy Prawo zamówień publicznych – podmiot udostępniający zasoby,</w:t>
      </w:r>
    </w:p>
    <w:p w14:paraId="01ECDB5A" w14:textId="58F97276"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nr</w:t>
      </w:r>
      <w:r w:rsidRPr="00C40E8A">
        <w:rPr>
          <w:rFonts w:ascii="Arial" w:hAnsi="Arial" w:cs="Arial"/>
          <w:b/>
          <w:bCs/>
          <w:color w:val="000000" w:themeColor="text1"/>
        </w:rPr>
        <w:t xml:space="preserve"> 4</w:t>
      </w:r>
      <w:r w:rsidRPr="00C40E8A">
        <w:rPr>
          <w:rFonts w:ascii="Arial" w:hAnsi="Arial" w:cs="Arial"/>
          <w:color w:val="000000" w:themeColor="text1"/>
        </w:rPr>
        <w:t xml:space="preserve"> – wzór zobowiązania podmiotu udostępniającego zasoby,</w:t>
      </w:r>
    </w:p>
    <w:p w14:paraId="76A7CB15" w14:textId="427718E9"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nr</w:t>
      </w:r>
      <w:r w:rsidRPr="00C40E8A">
        <w:rPr>
          <w:rFonts w:ascii="Arial" w:hAnsi="Arial" w:cs="Arial"/>
          <w:b/>
          <w:bCs/>
          <w:color w:val="000000" w:themeColor="text1"/>
        </w:rPr>
        <w:t xml:space="preserve"> 5</w:t>
      </w:r>
      <w:r w:rsidRPr="00C40E8A">
        <w:rPr>
          <w:rFonts w:ascii="Arial" w:hAnsi="Arial" w:cs="Arial"/>
          <w:color w:val="000000" w:themeColor="text1"/>
        </w:rPr>
        <w:t xml:space="preserve"> – oświadczenie, o którym mowa w art. 117 ust. 4 ustawy Prawo zamówień publicznych – wykonawcy wspólnie ubiegający się o udzielenie zamówienia,</w:t>
      </w:r>
    </w:p>
    <w:p w14:paraId="1E26D819" w14:textId="0E1FAB36" w:rsidR="00DA67F9" w:rsidRPr="00C40E8A" w:rsidRDefault="00DA67F9" w:rsidP="00C40E8A">
      <w:pPr>
        <w:spacing w:line="276" w:lineRule="auto"/>
        <w:ind w:left="284" w:hanging="142"/>
        <w:rPr>
          <w:rFonts w:ascii="Arial" w:hAnsi="Arial" w:cs="Arial"/>
          <w:color w:val="000000" w:themeColor="text1"/>
        </w:rPr>
      </w:pPr>
      <w:r w:rsidRPr="00C40E8A">
        <w:rPr>
          <w:rFonts w:ascii="Arial" w:hAnsi="Arial" w:cs="Arial"/>
          <w:color w:val="000000" w:themeColor="text1"/>
        </w:rPr>
        <w:t>nr</w:t>
      </w:r>
      <w:r w:rsidRPr="00C40E8A">
        <w:rPr>
          <w:rFonts w:ascii="Arial" w:hAnsi="Arial" w:cs="Arial"/>
          <w:b/>
          <w:bCs/>
          <w:color w:val="000000" w:themeColor="text1"/>
        </w:rPr>
        <w:t xml:space="preserve"> 6</w:t>
      </w:r>
      <w:r w:rsidRPr="00C40E8A">
        <w:rPr>
          <w:rFonts w:ascii="Arial" w:hAnsi="Arial" w:cs="Arial"/>
          <w:color w:val="000000" w:themeColor="text1"/>
        </w:rPr>
        <w:t xml:space="preserve"> – wykaz usług wykonanych nie wcześniej niż w okresie ostatnich 3 lat,</w:t>
      </w:r>
    </w:p>
    <w:p w14:paraId="533CFE0A" w14:textId="5526DD22" w:rsidR="00DA67F9" w:rsidRPr="00C40E8A" w:rsidRDefault="00DA67F9" w:rsidP="00C40E8A">
      <w:pPr>
        <w:spacing w:line="276" w:lineRule="auto"/>
        <w:ind w:left="284" w:hanging="142"/>
        <w:rPr>
          <w:rFonts w:ascii="Arial" w:hAnsi="Arial" w:cs="Arial"/>
        </w:rPr>
      </w:pPr>
      <w:r w:rsidRPr="00C40E8A">
        <w:rPr>
          <w:rFonts w:ascii="Arial" w:hAnsi="Arial" w:cs="Arial"/>
        </w:rPr>
        <w:t xml:space="preserve">nr </w:t>
      </w:r>
      <w:r w:rsidRPr="00C40E8A">
        <w:rPr>
          <w:rFonts w:ascii="Arial" w:hAnsi="Arial" w:cs="Arial"/>
          <w:b/>
          <w:bCs/>
        </w:rPr>
        <w:t>7</w:t>
      </w:r>
      <w:r w:rsidRPr="00C40E8A">
        <w:rPr>
          <w:rFonts w:ascii="Arial" w:hAnsi="Arial" w:cs="Arial"/>
        </w:rPr>
        <w:t xml:space="preserve"> – projekt umowy</w:t>
      </w:r>
      <w:r w:rsidR="004E267B" w:rsidRPr="00C40E8A">
        <w:rPr>
          <w:rFonts w:ascii="Arial" w:hAnsi="Arial" w:cs="Arial"/>
        </w:rPr>
        <w:t xml:space="preserve"> (PPU)</w:t>
      </w:r>
      <w:r w:rsidRPr="00C40E8A">
        <w:rPr>
          <w:rFonts w:ascii="Arial" w:hAnsi="Arial" w:cs="Arial"/>
        </w:rPr>
        <w:t>,</w:t>
      </w:r>
    </w:p>
    <w:p w14:paraId="7872806A" w14:textId="77777777" w:rsidR="00C14918" w:rsidRPr="00C40E8A" w:rsidRDefault="00C14918" w:rsidP="00C40E8A">
      <w:pPr>
        <w:spacing w:line="276" w:lineRule="auto"/>
        <w:ind w:left="142"/>
        <w:rPr>
          <w:rFonts w:ascii="Arial" w:hAnsi="Arial" w:cs="Arial"/>
          <w:b/>
          <w:bCs/>
        </w:rPr>
      </w:pPr>
    </w:p>
    <w:p w14:paraId="65EA9FFF" w14:textId="1105604B" w:rsidR="00DA67F9" w:rsidRPr="00C40E8A" w:rsidRDefault="00DA67F9" w:rsidP="00C40E8A">
      <w:pPr>
        <w:spacing w:line="276" w:lineRule="auto"/>
        <w:ind w:left="142"/>
        <w:rPr>
          <w:rFonts w:ascii="Arial" w:hAnsi="Arial" w:cs="Arial"/>
        </w:rPr>
      </w:pPr>
      <w:r w:rsidRPr="00C40E8A">
        <w:rPr>
          <w:rFonts w:ascii="Arial" w:hAnsi="Arial" w:cs="Arial"/>
          <w:b/>
          <w:bCs/>
        </w:rPr>
        <w:t>nr 8</w:t>
      </w:r>
      <w:r w:rsidRPr="00C40E8A">
        <w:rPr>
          <w:rFonts w:ascii="Arial" w:hAnsi="Arial" w:cs="Arial"/>
        </w:rPr>
        <w:t xml:space="preserve"> – załączniki </w:t>
      </w:r>
      <w:bookmarkStart w:id="28" w:name="_Hlk214951555"/>
      <w:r w:rsidRPr="00C40E8A">
        <w:rPr>
          <w:rFonts w:ascii="Arial" w:hAnsi="Arial" w:cs="Arial"/>
        </w:rPr>
        <w:t xml:space="preserve">do zadania </w:t>
      </w:r>
      <w:r w:rsidR="00F34860">
        <w:rPr>
          <w:rFonts w:ascii="Arial" w:hAnsi="Arial" w:cs="Arial"/>
        </w:rPr>
        <w:t>1</w:t>
      </w:r>
      <w:bookmarkStart w:id="29" w:name="_Hlk214950030"/>
      <w:r w:rsidR="00F34860">
        <w:rPr>
          <w:rFonts w:ascii="Arial" w:hAnsi="Arial" w:cs="Arial"/>
        </w:rPr>
        <w:t xml:space="preserve"> </w:t>
      </w:r>
      <w:r w:rsidR="00084F2D" w:rsidRPr="00C40E8A">
        <w:rPr>
          <w:rFonts w:ascii="Arial" w:hAnsi="Arial" w:cs="Arial"/>
        </w:rPr>
        <w:t>(Zarząd Dróg Wojewódzkich w Opolu)</w:t>
      </w:r>
      <w:bookmarkEnd w:id="28"/>
      <w:bookmarkEnd w:id="29"/>
      <w:r w:rsidRPr="00C40E8A">
        <w:rPr>
          <w:rFonts w:ascii="Arial" w:hAnsi="Arial" w:cs="Arial"/>
        </w:rPr>
        <w:t>:</w:t>
      </w:r>
    </w:p>
    <w:p w14:paraId="7508D5B8"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1</w:t>
      </w:r>
      <w:r w:rsidRPr="00C40E8A">
        <w:rPr>
          <w:rFonts w:ascii="Arial" w:hAnsi="Arial" w:cs="Arial"/>
          <w:kern w:val="24"/>
        </w:rPr>
        <w:t>:</w:t>
      </w:r>
    </w:p>
    <w:p w14:paraId="6EFBFD1C" w14:textId="77777777"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8.1</w:t>
      </w:r>
      <w:r w:rsidRPr="00C40E8A">
        <w:rPr>
          <w:rFonts w:ascii="Arial" w:hAnsi="Arial" w:cs="Arial"/>
          <w:kern w:val="24"/>
        </w:rPr>
        <w:t xml:space="preserve"> – inne istotne elementy zamówienia,</w:t>
      </w:r>
    </w:p>
    <w:p w14:paraId="542A1262" w14:textId="77777777"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8.2</w:t>
      </w:r>
      <w:r w:rsidRPr="00C40E8A">
        <w:rPr>
          <w:rFonts w:ascii="Arial" w:hAnsi="Arial" w:cs="Arial"/>
          <w:kern w:val="24"/>
        </w:rPr>
        <w:t xml:space="preserve"> – zestawienie rodzajów powierzchni,</w:t>
      </w:r>
    </w:p>
    <w:p w14:paraId="6D101323" w14:textId="77777777"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8.3</w:t>
      </w:r>
      <w:r w:rsidRPr="00C40E8A">
        <w:rPr>
          <w:rFonts w:ascii="Arial" w:hAnsi="Arial" w:cs="Arial"/>
          <w:kern w:val="24"/>
        </w:rPr>
        <w:t xml:space="preserve"> – zakres prac oraz stosowanych środków czystości,</w:t>
      </w:r>
    </w:p>
    <w:p w14:paraId="1CBB283E" w14:textId="77777777"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8.4</w:t>
      </w:r>
      <w:r w:rsidRPr="00C40E8A">
        <w:rPr>
          <w:rFonts w:ascii="Arial" w:hAnsi="Arial" w:cs="Arial"/>
          <w:kern w:val="24"/>
        </w:rPr>
        <w:t xml:space="preserve"> – lista kontrolna,</w:t>
      </w:r>
    </w:p>
    <w:p w14:paraId="4BA563BD"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2</w:t>
      </w:r>
      <w:r w:rsidRPr="00C40E8A">
        <w:rPr>
          <w:rFonts w:ascii="Arial" w:hAnsi="Arial" w:cs="Arial"/>
          <w:kern w:val="24"/>
        </w:rPr>
        <w:t>:</w:t>
      </w:r>
    </w:p>
    <w:p w14:paraId="22F01B42" w14:textId="21522A76"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5</w:t>
      </w:r>
      <w:r w:rsidRPr="00C40E8A">
        <w:rPr>
          <w:rFonts w:ascii="Arial" w:hAnsi="Arial" w:cs="Arial"/>
          <w:kern w:val="24"/>
        </w:rPr>
        <w:t xml:space="preserve"> – inne istotne elementy zamówienia,</w:t>
      </w:r>
    </w:p>
    <w:p w14:paraId="70528565" w14:textId="20851206"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6</w:t>
      </w:r>
      <w:r w:rsidRPr="00C40E8A">
        <w:rPr>
          <w:rFonts w:ascii="Arial" w:hAnsi="Arial" w:cs="Arial"/>
          <w:kern w:val="24"/>
        </w:rPr>
        <w:t xml:space="preserve"> – zestawienie rodzajów powierzchni,</w:t>
      </w:r>
    </w:p>
    <w:p w14:paraId="28D46C67" w14:textId="2874F700"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7</w:t>
      </w:r>
      <w:r w:rsidRPr="00C40E8A">
        <w:rPr>
          <w:rFonts w:ascii="Arial" w:hAnsi="Arial" w:cs="Arial"/>
          <w:kern w:val="24"/>
        </w:rPr>
        <w:t xml:space="preserve"> – zakres prac oraz stosowanych środków czystości,</w:t>
      </w:r>
    </w:p>
    <w:p w14:paraId="784F76DE"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3</w:t>
      </w:r>
      <w:r w:rsidRPr="00C40E8A">
        <w:rPr>
          <w:rFonts w:ascii="Arial" w:hAnsi="Arial" w:cs="Arial"/>
          <w:kern w:val="24"/>
        </w:rPr>
        <w:t>:</w:t>
      </w:r>
    </w:p>
    <w:p w14:paraId="3094D947" w14:textId="38DB0BDB" w:rsidR="0029267B" w:rsidRPr="00C40E8A" w:rsidRDefault="0029267B"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8</w:t>
      </w:r>
      <w:r w:rsidRPr="00C40E8A">
        <w:rPr>
          <w:rFonts w:ascii="Arial" w:hAnsi="Arial" w:cs="Arial"/>
          <w:kern w:val="24"/>
        </w:rPr>
        <w:t xml:space="preserve"> – zakres prac oraz stosowanych środków czystości,</w:t>
      </w:r>
    </w:p>
    <w:p w14:paraId="03147CD7" w14:textId="4F9ABA79"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w:t>
      </w:r>
      <w:r w:rsidR="00BE26B3" w:rsidRPr="00C40E8A">
        <w:rPr>
          <w:rFonts w:ascii="Arial" w:hAnsi="Arial" w:cs="Arial"/>
          <w:b/>
          <w:bCs/>
          <w:kern w:val="24"/>
        </w:rPr>
        <w:t>9</w:t>
      </w:r>
      <w:r w:rsidRPr="00C40E8A">
        <w:rPr>
          <w:rFonts w:ascii="Arial" w:hAnsi="Arial" w:cs="Arial"/>
          <w:kern w:val="24"/>
        </w:rPr>
        <w:t xml:space="preserve"> –</w:t>
      </w:r>
      <w:r w:rsidR="0029267B" w:rsidRPr="00C40E8A">
        <w:rPr>
          <w:rFonts w:ascii="Arial" w:hAnsi="Arial" w:cs="Arial"/>
          <w:kern w:val="24"/>
        </w:rPr>
        <w:t xml:space="preserve"> </w:t>
      </w:r>
      <w:r w:rsidRPr="00C40E8A">
        <w:rPr>
          <w:rFonts w:ascii="Arial" w:hAnsi="Arial" w:cs="Arial"/>
          <w:kern w:val="24"/>
        </w:rPr>
        <w:t>zestawienie rodzajów powierzchni,</w:t>
      </w:r>
    </w:p>
    <w:p w14:paraId="3508F485" w14:textId="0EBC30F6"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8.1</w:t>
      </w:r>
      <w:r w:rsidR="00BE26B3" w:rsidRPr="00C40E8A">
        <w:rPr>
          <w:rFonts w:ascii="Arial" w:hAnsi="Arial" w:cs="Arial"/>
          <w:b/>
          <w:bCs/>
          <w:kern w:val="24"/>
        </w:rPr>
        <w:t>0</w:t>
      </w:r>
      <w:r w:rsidRPr="00C40E8A">
        <w:rPr>
          <w:rFonts w:ascii="Arial" w:hAnsi="Arial" w:cs="Arial"/>
          <w:kern w:val="24"/>
        </w:rPr>
        <w:t xml:space="preserve"> – lista kontrolna,</w:t>
      </w:r>
    </w:p>
    <w:p w14:paraId="59A125F7" w14:textId="77777777" w:rsidR="00C14918" w:rsidRPr="00C40E8A" w:rsidRDefault="00C14918" w:rsidP="00C40E8A">
      <w:pPr>
        <w:spacing w:line="276" w:lineRule="auto"/>
        <w:ind w:left="142"/>
        <w:rPr>
          <w:rFonts w:ascii="Arial" w:hAnsi="Arial" w:cs="Arial"/>
        </w:rPr>
      </w:pPr>
    </w:p>
    <w:p w14:paraId="3399547B" w14:textId="2B48CB42" w:rsidR="00DA67F9" w:rsidRPr="00C40E8A" w:rsidRDefault="00DA67F9" w:rsidP="00C40E8A">
      <w:pPr>
        <w:spacing w:line="276" w:lineRule="auto"/>
        <w:ind w:left="142"/>
        <w:rPr>
          <w:rFonts w:ascii="Arial" w:hAnsi="Arial" w:cs="Arial"/>
        </w:rPr>
      </w:pPr>
      <w:r w:rsidRPr="00C40E8A">
        <w:rPr>
          <w:rFonts w:ascii="Arial" w:hAnsi="Arial" w:cs="Arial"/>
        </w:rPr>
        <w:t>nr</w:t>
      </w:r>
      <w:r w:rsidRPr="00C40E8A">
        <w:rPr>
          <w:rFonts w:ascii="Arial" w:hAnsi="Arial" w:cs="Arial"/>
          <w:b/>
          <w:bCs/>
        </w:rPr>
        <w:t xml:space="preserve"> 9</w:t>
      </w:r>
      <w:r w:rsidRPr="00C40E8A">
        <w:rPr>
          <w:rFonts w:ascii="Arial" w:hAnsi="Arial" w:cs="Arial"/>
        </w:rPr>
        <w:t xml:space="preserve"> – załączniki do zadania </w:t>
      </w:r>
      <w:r w:rsidR="00F34860">
        <w:rPr>
          <w:rFonts w:ascii="Arial" w:hAnsi="Arial" w:cs="Arial"/>
        </w:rPr>
        <w:t xml:space="preserve">2 </w:t>
      </w:r>
      <w:r w:rsidR="00596768" w:rsidRPr="00C40E8A">
        <w:rPr>
          <w:rFonts w:ascii="Arial" w:hAnsi="Arial" w:cs="Arial"/>
          <w:bCs/>
        </w:rPr>
        <w:t>(</w:t>
      </w:r>
      <w:bookmarkStart w:id="30" w:name="_Hlk214950096"/>
      <w:r w:rsidR="00596768" w:rsidRPr="00C40E8A">
        <w:rPr>
          <w:rFonts w:ascii="Arial" w:hAnsi="Arial" w:cs="Arial"/>
          <w:bCs/>
        </w:rPr>
        <w:t>OT w Głubczycach</w:t>
      </w:r>
      <w:bookmarkEnd w:id="30"/>
      <w:r w:rsidR="00596768" w:rsidRPr="00C40E8A">
        <w:rPr>
          <w:rFonts w:ascii="Arial" w:hAnsi="Arial" w:cs="Arial"/>
          <w:bCs/>
        </w:rPr>
        <w:t>)</w:t>
      </w:r>
      <w:r w:rsidRPr="00C40E8A">
        <w:rPr>
          <w:rFonts w:ascii="Arial" w:hAnsi="Arial" w:cs="Arial"/>
        </w:rPr>
        <w:t>:</w:t>
      </w:r>
    </w:p>
    <w:p w14:paraId="4FA74F3E" w14:textId="3DDD090F" w:rsidR="00CB3B81" w:rsidRPr="00C40E8A" w:rsidRDefault="00CB3B81" w:rsidP="00C40E8A">
      <w:pPr>
        <w:spacing w:line="276" w:lineRule="auto"/>
        <w:ind w:left="426" w:hanging="142"/>
        <w:rPr>
          <w:rFonts w:ascii="Arial" w:hAnsi="Arial" w:cs="Arial"/>
          <w:kern w:val="24"/>
        </w:rPr>
      </w:pPr>
      <w:r w:rsidRPr="00C40E8A">
        <w:rPr>
          <w:rFonts w:ascii="Arial" w:hAnsi="Arial" w:cs="Arial"/>
          <w:kern w:val="24"/>
          <w:u w:val="single"/>
        </w:rPr>
        <w:t>podzadanie 1-2</w:t>
      </w:r>
      <w:r w:rsidRPr="00C40E8A">
        <w:rPr>
          <w:rFonts w:ascii="Arial" w:hAnsi="Arial" w:cs="Arial"/>
          <w:kern w:val="24"/>
        </w:rPr>
        <w:t>:</w:t>
      </w:r>
    </w:p>
    <w:p w14:paraId="428CF0FD" w14:textId="5722085A"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00872439" w:rsidRPr="00C40E8A">
        <w:rPr>
          <w:rFonts w:ascii="Arial" w:hAnsi="Arial" w:cs="Arial"/>
          <w:b/>
          <w:bCs/>
          <w:kern w:val="24"/>
        </w:rPr>
        <w:t>9</w:t>
      </w:r>
      <w:r w:rsidRPr="00C40E8A">
        <w:rPr>
          <w:rFonts w:ascii="Arial" w:hAnsi="Arial" w:cs="Arial"/>
          <w:b/>
          <w:bCs/>
          <w:kern w:val="24"/>
        </w:rPr>
        <w:t>.1</w:t>
      </w:r>
      <w:r w:rsidRPr="00C40E8A">
        <w:rPr>
          <w:rFonts w:ascii="Arial" w:hAnsi="Arial" w:cs="Arial"/>
          <w:kern w:val="24"/>
        </w:rPr>
        <w:t xml:space="preserve"> – inne istotne elementy zamówienia,</w:t>
      </w:r>
    </w:p>
    <w:p w14:paraId="3405E178" w14:textId="4490A958"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00872439" w:rsidRPr="00C40E8A">
        <w:rPr>
          <w:rFonts w:ascii="Arial" w:hAnsi="Arial" w:cs="Arial"/>
          <w:b/>
          <w:bCs/>
          <w:kern w:val="24"/>
        </w:rPr>
        <w:t>9</w:t>
      </w:r>
      <w:r w:rsidRPr="00C40E8A">
        <w:rPr>
          <w:rFonts w:ascii="Arial" w:hAnsi="Arial" w:cs="Arial"/>
          <w:b/>
          <w:bCs/>
          <w:kern w:val="24"/>
        </w:rPr>
        <w:t>.2</w:t>
      </w:r>
      <w:r w:rsidRPr="00C40E8A">
        <w:rPr>
          <w:rFonts w:ascii="Arial" w:hAnsi="Arial" w:cs="Arial"/>
          <w:kern w:val="24"/>
        </w:rPr>
        <w:t xml:space="preserve"> – zestawienie rodzajów powierzchni,</w:t>
      </w:r>
    </w:p>
    <w:p w14:paraId="60A78971" w14:textId="25C8BC6D" w:rsidR="00DA67F9" w:rsidRPr="00C40E8A" w:rsidRDefault="00DA67F9" w:rsidP="00C40E8A">
      <w:pPr>
        <w:spacing w:line="276" w:lineRule="auto"/>
        <w:ind w:left="426"/>
        <w:rPr>
          <w:rFonts w:ascii="Arial" w:hAnsi="Arial" w:cs="Arial"/>
          <w:kern w:val="24"/>
        </w:rPr>
      </w:pPr>
      <w:r w:rsidRPr="00C40E8A">
        <w:rPr>
          <w:rFonts w:ascii="Arial" w:hAnsi="Arial" w:cs="Arial"/>
          <w:kern w:val="24"/>
        </w:rPr>
        <w:lastRenderedPageBreak/>
        <w:t xml:space="preserve">nr </w:t>
      </w:r>
      <w:r w:rsidR="00872439" w:rsidRPr="00C40E8A">
        <w:rPr>
          <w:rFonts w:ascii="Arial" w:hAnsi="Arial" w:cs="Arial"/>
          <w:b/>
          <w:bCs/>
          <w:kern w:val="24"/>
        </w:rPr>
        <w:t>9</w:t>
      </w:r>
      <w:r w:rsidRPr="00C40E8A">
        <w:rPr>
          <w:rFonts w:ascii="Arial" w:hAnsi="Arial" w:cs="Arial"/>
          <w:b/>
          <w:bCs/>
          <w:kern w:val="24"/>
        </w:rPr>
        <w:t>.3</w:t>
      </w:r>
      <w:r w:rsidRPr="00C40E8A">
        <w:rPr>
          <w:rFonts w:ascii="Arial" w:hAnsi="Arial" w:cs="Arial"/>
          <w:kern w:val="24"/>
        </w:rPr>
        <w:t xml:space="preserve"> – zakres prac oraz stosowanych środków czystości,</w:t>
      </w:r>
    </w:p>
    <w:p w14:paraId="16508D85" w14:textId="1CC0165C"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00872439" w:rsidRPr="00C40E8A">
        <w:rPr>
          <w:rFonts w:ascii="Arial" w:hAnsi="Arial" w:cs="Arial"/>
          <w:b/>
          <w:bCs/>
          <w:kern w:val="24"/>
        </w:rPr>
        <w:t>9</w:t>
      </w:r>
      <w:r w:rsidRPr="00C40E8A">
        <w:rPr>
          <w:rFonts w:ascii="Arial" w:hAnsi="Arial" w:cs="Arial"/>
          <w:b/>
          <w:bCs/>
          <w:kern w:val="24"/>
        </w:rPr>
        <w:t>.4</w:t>
      </w:r>
      <w:r w:rsidRPr="00C40E8A">
        <w:rPr>
          <w:rFonts w:ascii="Arial" w:hAnsi="Arial" w:cs="Arial"/>
          <w:kern w:val="24"/>
        </w:rPr>
        <w:t xml:space="preserve"> – lista kontrolna,</w:t>
      </w:r>
    </w:p>
    <w:p w14:paraId="578B95B3" w14:textId="77777777" w:rsidR="00C14918" w:rsidRPr="00C40E8A" w:rsidRDefault="00C14918" w:rsidP="00C40E8A">
      <w:pPr>
        <w:spacing w:line="276" w:lineRule="auto"/>
        <w:ind w:left="142"/>
        <w:rPr>
          <w:rFonts w:ascii="Arial" w:hAnsi="Arial" w:cs="Arial"/>
        </w:rPr>
      </w:pPr>
    </w:p>
    <w:p w14:paraId="3B4CCCA1" w14:textId="509B476E" w:rsidR="00DA67F9" w:rsidRPr="00C40E8A" w:rsidRDefault="00DA67F9" w:rsidP="00C40E8A">
      <w:pPr>
        <w:spacing w:line="276" w:lineRule="auto"/>
        <w:ind w:left="142"/>
        <w:rPr>
          <w:rFonts w:ascii="Arial" w:hAnsi="Arial" w:cs="Arial"/>
        </w:rPr>
      </w:pPr>
      <w:r w:rsidRPr="00C40E8A">
        <w:rPr>
          <w:rFonts w:ascii="Arial" w:hAnsi="Arial" w:cs="Arial"/>
        </w:rPr>
        <w:t>nr</w:t>
      </w:r>
      <w:r w:rsidRPr="00C40E8A">
        <w:rPr>
          <w:rFonts w:ascii="Arial" w:hAnsi="Arial" w:cs="Arial"/>
          <w:b/>
          <w:bCs/>
        </w:rPr>
        <w:t xml:space="preserve"> 1</w:t>
      </w:r>
      <w:r w:rsidR="00872439" w:rsidRPr="00C40E8A">
        <w:rPr>
          <w:rFonts w:ascii="Arial" w:hAnsi="Arial" w:cs="Arial"/>
          <w:b/>
          <w:bCs/>
        </w:rPr>
        <w:t>0</w:t>
      </w:r>
      <w:r w:rsidRPr="00C40E8A">
        <w:rPr>
          <w:rFonts w:ascii="Arial" w:hAnsi="Arial" w:cs="Arial"/>
        </w:rPr>
        <w:t xml:space="preserve"> – załączniki do </w:t>
      </w:r>
      <w:r w:rsidR="00872439" w:rsidRPr="00C40E8A">
        <w:rPr>
          <w:rFonts w:ascii="Arial" w:hAnsi="Arial" w:cs="Arial"/>
        </w:rPr>
        <w:t xml:space="preserve">zadania </w:t>
      </w:r>
      <w:r w:rsidR="00F34860">
        <w:rPr>
          <w:rFonts w:ascii="Arial" w:hAnsi="Arial" w:cs="Arial"/>
        </w:rPr>
        <w:t xml:space="preserve">3 </w:t>
      </w:r>
      <w:r w:rsidR="00596768" w:rsidRPr="00C40E8A">
        <w:rPr>
          <w:rFonts w:ascii="Arial" w:hAnsi="Arial" w:cs="Arial"/>
        </w:rPr>
        <w:t>(</w:t>
      </w:r>
      <w:r w:rsidR="00596768" w:rsidRPr="00C40E8A">
        <w:rPr>
          <w:rFonts w:ascii="Arial" w:hAnsi="Arial" w:cs="Arial"/>
          <w:bCs/>
        </w:rPr>
        <w:t>OT w Grodkowie</w:t>
      </w:r>
      <w:r w:rsidR="00596768" w:rsidRPr="00C40E8A">
        <w:rPr>
          <w:rFonts w:ascii="Arial" w:hAnsi="Arial" w:cs="Arial"/>
        </w:rPr>
        <w:t>)</w:t>
      </w:r>
      <w:r w:rsidRPr="00C40E8A">
        <w:rPr>
          <w:rFonts w:ascii="Arial" w:hAnsi="Arial" w:cs="Arial"/>
        </w:rPr>
        <w:t>:</w:t>
      </w:r>
    </w:p>
    <w:p w14:paraId="0C531CB3"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1</w:t>
      </w:r>
      <w:r w:rsidRPr="00C40E8A">
        <w:rPr>
          <w:rFonts w:ascii="Arial" w:hAnsi="Arial" w:cs="Arial"/>
          <w:kern w:val="24"/>
        </w:rPr>
        <w:t>:</w:t>
      </w:r>
    </w:p>
    <w:p w14:paraId="6B80BB31" w14:textId="5E23B930"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.1</w:t>
      </w:r>
      <w:r w:rsidRPr="00C40E8A">
        <w:rPr>
          <w:rFonts w:ascii="Arial" w:hAnsi="Arial" w:cs="Arial"/>
          <w:kern w:val="24"/>
        </w:rPr>
        <w:t xml:space="preserve"> – inne istotne elementy zamówienia,</w:t>
      </w:r>
    </w:p>
    <w:p w14:paraId="449A4189" w14:textId="3C8B8AFD"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.2</w:t>
      </w:r>
      <w:r w:rsidRPr="00C40E8A">
        <w:rPr>
          <w:rFonts w:ascii="Arial" w:hAnsi="Arial" w:cs="Arial"/>
          <w:kern w:val="24"/>
        </w:rPr>
        <w:t xml:space="preserve"> – zestawienie rodzajów powierzchni,</w:t>
      </w:r>
    </w:p>
    <w:p w14:paraId="6CD0ECA0" w14:textId="0BA4556A"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.3</w:t>
      </w:r>
      <w:r w:rsidRPr="00C40E8A">
        <w:rPr>
          <w:rFonts w:ascii="Arial" w:hAnsi="Arial" w:cs="Arial"/>
          <w:kern w:val="24"/>
        </w:rPr>
        <w:t xml:space="preserve"> – zakres prac oraz stosowanych środków czystości,</w:t>
      </w:r>
    </w:p>
    <w:p w14:paraId="26129762" w14:textId="159CC629"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.4</w:t>
      </w:r>
      <w:r w:rsidRPr="00C40E8A">
        <w:rPr>
          <w:rFonts w:ascii="Arial" w:hAnsi="Arial" w:cs="Arial"/>
          <w:kern w:val="24"/>
        </w:rPr>
        <w:t xml:space="preserve"> – lista kontrolna,</w:t>
      </w:r>
    </w:p>
    <w:p w14:paraId="32465BC0"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2</w:t>
      </w:r>
      <w:r w:rsidRPr="00C40E8A">
        <w:rPr>
          <w:rFonts w:ascii="Arial" w:hAnsi="Arial" w:cs="Arial"/>
          <w:kern w:val="24"/>
        </w:rPr>
        <w:t>:</w:t>
      </w:r>
    </w:p>
    <w:p w14:paraId="503AA3B9" w14:textId="2E151301"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.5</w:t>
      </w:r>
      <w:r w:rsidRPr="00C40E8A">
        <w:rPr>
          <w:rFonts w:ascii="Arial" w:hAnsi="Arial" w:cs="Arial"/>
          <w:kern w:val="24"/>
        </w:rPr>
        <w:t xml:space="preserve"> – inne istotne elementy zamówienia,</w:t>
      </w:r>
    </w:p>
    <w:p w14:paraId="74A7DB47" w14:textId="43B491DA"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.6</w:t>
      </w:r>
      <w:r w:rsidRPr="00C40E8A">
        <w:rPr>
          <w:rFonts w:ascii="Arial" w:hAnsi="Arial" w:cs="Arial"/>
          <w:kern w:val="24"/>
        </w:rPr>
        <w:t xml:space="preserve"> – zestawienie rodzajów powierzchni,</w:t>
      </w:r>
    </w:p>
    <w:p w14:paraId="66942249" w14:textId="63D4CD2E"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.7</w:t>
      </w:r>
      <w:r w:rsidRPr="00C40E8A">
        <w:rPr>
          <w:rFonts w:ascii="Arial" w:hAnsi="Arial" w:cs="Arial"/>
          <w:kern w:val="24"/>
        </w:rPr>
        <w:t xml:space="preserve"> – zakres prac oraz stosowanych środków czystości,</w:t>
      </w:r>
    </w:p>
    <w:p w14:paraId="5BF42F26" w14:textId="530F1568"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.8</w:t>
      </w:r>
      <w:r w:rsidRPr="00C40E8A">
        <w:rPr>
          <w:rFonts w:ascii="Arial" w:hAnsi="Arial" w:cs="Arial"/>
          <w:kern w:val="24"/>
        </w:rPr>
        <w:t xml:space="preserve"> – lista kontrolna,</w:t>
      </w:r>
    </w:p>
    <w:p w14:paraId="41C19C79" w14:textId="77777777" w:rsidR="00DA67F9" w:rsidRPr="00C40E8A" w:rsidRDefault="00DA67F9" w:rsidP="00C40E8A">
      <w:pPr>
        <w:spacing w:line="276" w:lineRule="auto"/>
        <w:ind w:left="284"/>
        <w:rPr>
          <w:rFonts w:ascii="Arial" w:hAnsi="Arial" w:cs="Arial"/>
          <w:kern w:val="24"/>
        </w:rPr>
      </w:pPr>
      <w:r w:rsidRPr="00C40E8A">
        <w:rPr>
          <w:rFonts w:ascii="Arial" w:hAnsi="Arial" w:cs="Arial"/>
          <w:kern w:val="24"/>
          <w:u w:val="single"/>
        </w:rPr>
        <w:t>podzadanie 3</w:t>
      </w:r>
      <w:r w:rsidRPr="00C40E8A">
        <w:rPr>
          <w:rFonts w:ascii="Arial" w:hAnsi="Arial" w:cs="Arial"/>
          <w:kern w:val="24"/>
        </w:rPr>
        <w:t>:</w:t>
      </w:r>
    </w:p>
    <w:p w14:paraId="3B9C955D" w14:textId="30D2BADE"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.9</w:t>
      </w:r>
      <w:r w:rsidRPr="00C40E8A">
        <w:rPr>
          <w:rFonts w:ascii="Arial" w:hAnsi="Arial" w:cs="Arial"/>
          <w:kern w:val="24"/>
        </w:rPr>
        <w:t xml:space="preserve"> – inne istotne elementy zamówienia,</w:t>
      </w:r>
    </w:p>
    <w:p w14:paraId="011AEE99" w14:textId="7F3A9E30"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.10</w:t>
      </w:r>
      <w:r w:rsidRPr="00C40E8A">
        <w:rPr>
          <w:rFonts w:ascii="Arial" w:hAnsi="Arial" w:cs="Arial"/>
          <w:kern w:val="24"/>
        </w:rPr>
        <w:t xml:space="preserve"> – zestawienie rodzajów powierzchni,</w:t>
      </w:r>
    </w:p>
    <w:p w14:paraId="014026F2" w14:textId="7B7C2234"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.11</w:t>
      </w:r>
      <w:r w:rsidRPr="00C40E8A">
        <w:rPr>
          <w:rFonts w:ascii="Arial" w:hAnsi="Arial" w:cs="Arial"/>
          <w:kern w:val="24"/>
        </w:rPr>
        <w:t xml:space="preserve"> – zakres prac oraz stosowanych środków czystości,</w:t>
      </w:r>
    </w:p>
    <w:p w14:paraId="1522D0B5" w14:textId="64AEF740" w:rsidR="00DA67F9" w:rsidRPr="00C40E8A" w:rsidRDefault="00DA67F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w:t>
      </w:r>
      <w:r w:rsidR="00872439" w:rsidRPr="00C40E8A">
        <w:rPr>
          <w:rFonts w:ascii="Arial" w:hAnsi="Arial" w:cs="Arial"/>
          <w:b/>
          <w:bCs/>
          <w:kern w:val="24"/>
        </w:rPr>
        <w:t>0</w:t>
      </w:r>
      <w:r w:rsidRPr="00C40E8A">
        <w:rPr>
          <w:rFonts w:ascii="Arial" w:hAnsi="Arial" w:cs="Arial"/>
          <w:b/>
          <w:bCs/>
          <w:kern w:val="24"/>
        </w:rPr>
        <w:t>.12</w:t>
      </w:r>
      <w:r w:rsidRPr="00C40E8A">
        <w:rPr>
          <w:rFonts w:ascii="Arial" w:hAnsi="Arial" w:cs="Arial"/>
          <w:kern w:val="24"/>
        </w:rPr>
        <w:t xml:space="preserve"> – lista kontrolna.</w:t>
      </w:r>
    </w:p>
    <w:p w14:paraId="51DAE242" w14:textId="77777777" w:rsidR="00C14918" w:rsidRPr="00C40E8A" w:rsidRDefault="00C14918" w:rsidP="00C40E8A">
      <w:pPr>
        <w:spacing w:line="276" w:lineRule="auto"/>
        <w:ind w:left="142"/>
        <w:rPr>
          <w:rFonts w:ascii="Arial" w:hAnsi="Arial" w:cs="Arial"/>
        </w:rPr>
      </w:pPr>
    </w:p>
    <w:p w14:paraId="0ACA547D" w14:textId="73F36F29" w:rsidR="005926C9" w:rsidRPr="00C40E8A" w:rsidRDefault="005926C9" w:rsidP="00C40E8A">
      <w:pPr>
        <w:spacing w:line="276" w:lineRule="auto"/>
        <w:ind w:left="142"/>
        <w:rPr>
          <w:rFonts w:ascii="Arial" w:hAnsi="Arial" w:cs="Arial"/>
        </w:rPr>
      </w:pPr>
      <w:r w:rsidRPr="00C40E8A">
        <w:rPr>
          <w:rFonts w:ascii="Arial" w:hAnsi="Arial" w:cs="Arial"/>
        </w:rPr>
        <w:t>nr</w:t>
      </w:r>
      <w:r w:rsidRPr="00C40E8A">
        <w:rPr>
          <w:rFonts w:ascii="Arial" w:hAnsi="Arial" w:cs="Arial"/>
          <w:b/>
          <w:bCs/>
        </w:rPr>
        <w:t xml:space="preserve"> 11</w:t>
      </w:r>
      <w:r w:rsidRPr="00C40E8A">
        <w:rPr>
          <w:rFonts w:ascii="Arial" w:hAnsi="Arial" w:cs="Arial"/>
        </w:rPr>
        <w:t xml:space="preserve"> – załączniki do </w:t>
      </w:r>
      <w:r w:rsidR="00BE26B3" w:rsidRPr="00C40E8A">
        <w:rPr>
          <w:rFonts w:ascii="Arial" w:hAnsi="Arial" w:cs="Arial"/>
        </w:rPr>
        <w:t xml:space="preserve">zadania </w:t>
      </w:r>
      <w:r w:rsidR="00F34860">
        <w:rPr>
          <w:rFonts w:ascii="Arial" w:hAnsi="Arial" w:cs="Arial"/>
        </w:rPr>
        <w:t xml:space="preserve">4 </w:t>
      </w:r>
      <w:r w:rsidR="00BE26B3" w:rsidRPr="00C40E8A">
        <w:rPr>
          <w:rFonts w:ascii="Arial" w:hAnsi="Arial" w:cs="Arial"/>
        </w:rPr>
        <w:t>(OT w Oleśnie)</w:t>
      </w:r>
      <w:r w:rsidRPr="00C40E8A">
        <w:rPr>
          <w:rFonts w:ascii="Arial" w:hAnsi="Arial" w:cs="Arial"/>
        </w:rPr>
        <w:t>:</w:t>
      </w:r>
    </w:p>
    <w:p w14:paraId="0F17EC38" w14:textId="77777777" w:rsidR="005926C9" w:rsidRPr="00C40E8A" w:rsidRDefault="005926C9" w:rsidP="00C40E8A">
      <w:pPr>
        <w:spacing w:line="276" w:lineRule="auto"/>
        <w:ind w:left="284"/>
        <w:rPr>
          <w:rFonts w:ascii="Arial" w:hAnsi="Arial" w:cs="Arial"/>
          <w:kern w:val="24"/>
        </w:rPr>
      </w:pPr>
      <w:r w:rsidRPr="00C40E8A">
        <w:rPr>
          <w:rFonts w:ascii="Arial" w:hAnsi="Arial" w:cs="Arial"/>
          <w:kern w:val="24"/>
          <w:u w:val="single"/>
        </w:rPr>
        <w:t>podzadanie 1</w:t>
      </w:r>
      <w:r w:rsidRPr="00C40E8A">
        <w:rPr>
          <w:rFonts w:ascii="Arial" w:hAnsi="Arial" w:cs="Arial"/>
          <w:kern w:val="24"/>
        </w:rPr>
        <w:t>:</w:t>
      </w:r>
    </w:p>
    <w:p w14:paraId="23CDEBA6"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11.1</w:t>
      </w:r>
      <w:r w:rsidRPr="00C40E8A">
        <w:rPr>
          <w:rFonts w:ascii="Arial" w:hAnsi="Arial" w:cs="Arial"/>
          <w:kern w:val="24"/>
        </w:rPr>
        <w:t xml:space="preserve"> – inne istotne elementy zamówienia,</w:t>
      </w:r>
    </w:p>
    <w:p w14:paraId="2DD607D6"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11.2</w:t>
      </w:r>
      <w:r w:rsidRPr="00C40E8A">
        <w:rPr>
          <w:rFonts w:ascii="Arial" w:hAnsi="Arial" w:cs="Arial"/>
          <w:kern w:val="24"/>
        </w:rPr>
        <w:t xml:space="preserve"> – zestawienie rodzajów powierzchni,</w:t>
      </w:r>
    </w:p>
    <w:p w14:paraId="06F76FFE"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11.3</w:t>
      </w:r>
      <w:r w:rsidRPr="00C40E8A">
        <w:rPr>
          <w:rFonts w:ascii="Arial" w:hAnsi="Arial" w:cs="Arial"/>
          <w:kern w:val="24"/>
        </w:rPr>
        <w:t xml:space="preserve"> – zakres prac oraz stosowanych środków czystości,</w:t>
      </w:r>
    </w:p>
    <w:p w14:paraId="5D900F2E"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11.4</w:t>
      </w:r>
      <w:r w:rsidRPr="00C40E8A">
        <w:rPr>
          <w:rFonts w:ascii="Arial" w:hAnsi="Arial" w:cs="Arial"/>
          <w:kern w:val="24"/>
        </w:rPr>
        <w:t xml:space="preserve"> – lista kontrolna,</w:t>
      </w:r>
    </w:p>
    <w:p w14:paraId="7AA3427B" w14:textId="77777777" w:rsidR="005926C9" w:rsidRPr="00C40E8A" w:rsidRDefault="005926C9" w:rsidP="00C40E8A">
      <w:pPr>
        <w:spacing w:line="276" w:lineRule="auto"/>
        <w:ind w:left="284"/>
        <w:rPr>
          <w:rFonts w:ascii="Arial" w:hAnsi="Arial" w:cs="Arial"/>
          <w:kern w:val="24"/>
        </w:rPr>
      </w:pPr>
      <w:r w:rsidRPr="00C40E8A">
        <w:rPr>
          <w:rFonts w:ascii="Arial" w:hAnsi="Arial" w:cs="Arial"/>
          <w:kern w:val="24"/>
          <w:u w:val="single"/>
        </w:rPr>
        <w:t>podzadanie 2</w:t>
      </w:r>
      <w:r w:rsidRPr="00C40E8A">
        <w:rPr>
          <w:rFonts w:ascii="Arial" w:hAnsi="Arial" w:cs="Arial"/>
          <w:kern w:val="24"/>
        </w:rPr>
        <w:t>:</w:t>
      </w:r>
    </w:p>
    <w:p w14:paraId="643A62AA"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11.5</w:t>
      </w:r>
      <w:r w:rsidRPr="00C40E8A">
        <w:rPr>
          <w:rFonts w:ascii="Arial" w:hAnsi="Arial" w:cs="Arial"/>
          <w:kern w:val="24"/>
        </w:rPr>
        <w:t xml:space="preserve"> – inne istotne elementy zamówienia,</w:t>
      </w:r>
    </w:p>
    <w:p w14:paraId="2EE808DF"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11.6</w:t>
      </w:r>
      <w:r w:rsidRPr="00C40E8A">
        <w:rPr>
          <w:rFonts w:ascii="Arial" w:hAnsi="Arial" w:cs="Arial"/>
          <w:kern w:val="24"/>
        </w:rPr>
        <w:t xml:space="preserve"> – zestawienie rodzajów powierzchni,</w:t>
      </w:r>
    </w:p>
    <w:p w14:paraId="16A9292F" w14:textId="77777777"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11.7</w:t>
      </w:r>
      <w:r w:rsidRPr="00C40E8A">
        <w:rPr>
          <w:rFonts w:ascii="Arial" w:hAnsi="Arial" w:cs="Arial"/>
          <w:kern w:val="24"/>
        </w:rPr>
        <w:t xml:space="preserve"> – zakres prac oraz stosowanych środków czystości,</w:t>
      </w:r>
    </w:p>
    <w:p w14:paraId="729D9F34" w14:textId="443A92BF" w:rsidR="005926C9" w:rsidRPr="00C40E8A" w:rsidRDefault="005926C9" w:rsidP="00C40E8A">
      <w:pPr>
        <w:spacing w:line="276" w:lineRule="auto"/>
        <w:ind w:left="426"/>
        <w:rPr>
          <w:rFonts w:ascii="Arial" w:hAnsi="Arial" w:cs="Arial"/>
          <w:kern w:val="24"/>
        </w:rPr>
      </w:pPr>
      <w:r w:rsidRPr="00C40E8A">
        <w:rPr>
          <w:rFonts w:ascii="Arial" w:hAnsi="Arial" w:cs="Arial"/>
          <w:kern w:val="24"/>
        </w:rPr>
        <w:t xml:space="preserve">nr </w:t>
      </w:r>
      <w:r w:rsidRPr="00C40E8A">
        <w:rPr>
          <w:rFonts w:ascii="Arial" w:hAnsi="Arial" w:cs="Arial"/>
          <w:b/>
          <w:bCs/>
          <w:kern w:val="24"/>
        </w:rPr>
        <w:t>11.8</w:t>
      </w:r>
      <w:r w:rsidRPr="00C40E8A">
        <w:rPr>
          <w:rFonts w:ascii="Arial" w:hAnsi="Arial" w:cs="Arial"/>
          <w:kern w:val="24"/>
        </w:rPr>
        <w:t xml:space="preserve"> – lista kontrolna</w:t>
      </w:r>
      <w:r w:rsidR="003A13FC" w:rsidRPr="00C40E8A">
        <w:rPr>
          <w:rFonts w:ascii="Arial" w:hAnsi="Arial" w:cs="Arial"/>
          <w:kern w:val="24"/>
        </w:rPr>
        <w:t>.</w:t>
      </w:r>
    </w:p>
    <w:p w14:paraId="2068BE39" w14:textId="77777777" w:rsidR="00DA67F9" w:rsidRPr="00C40E8A" w:rsidRDefault="00DA67F9" w:rsidP="00C40E8A">
      <w:pPr>
        <w:spacing w:line="276" w:lineRule="auto"/>
        <w:ind w:left="142"/>
        <w:rPr>
          <w:rFonts w:ascii="Arial" w:hAnsi="Arial" w:cs="Arial"/>
        </w:rPr>
      </w:pPr>
    </w:p>
    <w:sectPr w:rsidR="00DA67F9" w:rsidRPr="00C40E8A" w:rsidSect="00643CB9">
      <w:footerReference w:type="even" r:id="rId38"/>
      <w:footerReference w:type="default" r:id="rId39"/>
      <w:footerReference w:type="first" r:id="rId40"/>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BA2F3" w14:textId="77777777" w:rsidR="00646BD7" w:rsidRDefault="00646BD7">
      <w:r>
        <w:separator/>
      </w:r>
    </w:p>
  </w:endnote>
  <w:endnote w:type="continuationSeparator" w:id="0">
    <w:p w14:paraId="45979E42" w14:textId="77777777" w:rsidR="00646BD7" w:rsidRDefault="00646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6545702"/>
      <w:docPartObj>
        <w:docPartGallery w:val="Page Numbers (Bottom of Page)"/>
        <w:docPartUnique/>
      </w:docPartObj>
    </w:sdtPr>
    <w:sdtContent>
      <w:p w14:paraId="6A05CC81" w14:textId="6CA2EDAC" w:rsidR="008D5204" w:rsidRDefault="008D5204">
        <w:pPr>
          <w:pStyle w:val="Stopka"/>
          <w:jc w:val="center"/>
        </w:pPr>
        <w:r>
          <w:fldChar w:fldCharType="begin"/>
        </w:r>
        <w:r>
          <w:instrText>PAGE   \* MERGEFORMAT</w:instrText>
        </w:r>
        <w:r>
          <w:fldChar w:fldCharType="separate"/>
        </w:r>
        <w:r>
          <w:t>2</w:t>
        </w:r>
        <w:r>
          <w:fldChar w:fldCharType="end"/>
        </w:r>
      </w:p>
    </w:sdtContent>
  </w:sdt>
  <w:p w14:paraId="4C4C7C1F" w14:textId="305939A9" w:rsidR="00CF44B8" w:rsidRDefault="00CF44B8" w:rsidP="008D5204">
    <w:pPr>
      <w:pStyle w:val="Stopka"/>
      <w:tabs>
        <w:tab w:val="clear" w:pos="4536"/>
        <w:tab w:val="clear" w:pos="9072"/>
        <w:tab w:val="left" w:pos="318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AB55" w14:textId="073536AC" w:rsidR="00643CB9" w:rsidRDefault="00643CB9">
    <w:pPr>
      <w:pStyle w:val="Stopka"/>
      <w:jc w:val="center"/>
    </w:pPr>
  </w:p>
  <w:p w14:paraId="62C40967" w14:textId="77777777" w:rsidR="00643CB9" w:rsidRDefault="00643C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C4AE5" w14:textId="77777777" w:rsidR="00646BD7" w:rsidRDefault="00646BD7">
      <w:r>
        <w:separator/>
      </w:r>
    </w:p>
  </w:footnote>
  <w:footnote w:type="continuationSeparator" w:id="0">
    <w:p w14:paraId="67637C65" w14:textId="77777777" w:rsidR="00646BD7" w:rsidRDefault="00646B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7"/>
  </w:num>
  <w:num w:numId="2" w16cid:durableId="810319382">
    <w:abstractNumId w:val="14"/>
  </w:num>
  <w:num w:numId="3" w16cid:durableId="549154247">
    <w:abstractNumId w:val="13"/>
  </w:num>
  <w:num w:numId="4" w16cid:durableId="433983227">
    <w:abstractNumId w:val="28"/>
  </w:num>
  <w:num w:numId="5" w16cid:durableId="1433355868">
    <w:abstractNumId w:val="35"/>
  </w:num>
  <w:num w:numId="6" w16cid:durableId="1820920580">
    <w:abstractNumId w:val="31"/>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8"/>
  </w:num>
  <w:num w:numId="13" w16cid:durableId="244995600">
    <w:abstractNumId w:val="11"/>
  </w:num>
  <w:num w:numId="14" w16cid:durableId="226303504">
    <w:abstractNumId w:val="24"/>
  </w:num>
  <w:num w:numId="15" w16cid:durableId="345862394">
    <w:abstractNumId w:val="10"/>
  </w:num>
  <w:num w:numId="16" w16cid:durableId="2000036585">
    <w:abstractNumId w:val="36"/>
  </w:num>
  <w:num w:numId="17" w16cid:durableId="1834292909">
    <w:abstractNumId w:val="32"/>
  </w:num>
  <w:num w:numId="18" w16cid:durableId="1344091069">
    <w:abstractNumId w:val="37"/>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4"/>
  </w:num>
  <w:num w:numId="25" w16cid:durableId="535238374">
    <w:abstractNumId w:val="15"/>
  </w:num>
  <w:num w:numId="26" w16cid:durableId="568269079">
    <w:abstractNumId w:val="26"/>
  </w:num>
  <w:num w:numId="27" w16cid:durableId="1827015715">
    <w:abstractNumId w:val="16"/>
  </w:num>
  <w:num w:numId="28" w16cid:durableId="1952665557">
    <w:abstractNumId w:val="21"/>
  </w:num>
  <w:num w:numId="29" w16cid:durableId="1784424617">
    <w:abstractNumId w:val="33"/>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0"/>
  </w:num>
  <w:num w:numId="37" w16cid:durableId="1522669744">
    <w:abstractNumId w:val="29"/>
  </w:num>
  <w:num w:numId="38" w16cid:durableId="473333635">
    <w:abstractNumId w:val="5"/>
  </w:num>
  <w:num w:numId="39" w16cid:durableId="1211308692">
    <w:abstractNumId w:val="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wa Witek">
    <w15:presenceInfo w15:providerId="None" w15:userId="Ewa Wit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17BFE"/>
    <w:rsid w:val="000201BF"/>
    <w:rsid w:val="00020591"/>
    <w:rsid w:val="000206C6"/>
    <w:rsid w:val="00020A17"/>
    <w:rsid w:val="00020A19"/>
    <w:rsid w:val="000221AC"/>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413"/>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47655"/>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4EA5"/>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08E"/>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3D2"/>
    <w:rsid w:val="0006779E"/>
    <w:rsid w:val="000677E2"/>
    <w:rsid w:val="000679F8"/>
    <w:rsid w:val="00070576"/>
    <w:rsid w:val="00070C63"/>
    <w:rsid w:val="00070DB8"/>
    <w:rsid w:val="000714D0"/>
    <w:rsid w:val="000715CC"/>
    <w:rsid w:val="00071D2B"/>
    <w:rsid w:val="000720A3"/>
    <w:rsid w:val="00072435"/>
    <w:rsid w:val="00072779"/>
    <w:rsid w:val="00072EA1"/>
    <w:rsid w:val="00073030"/>
    <w:rsid w:val="00073158"/>
    <w:rsid w:val="000735DA"/>
    <w:rsid w:val="0007383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9D3"/>
    <w:rsid w:val="00082E99"/>
    <w:rsid w:val="00083238"/>
    <w:rsid w:val="000834FB"/>
    <w:rsid w:val="00083960"/>
    <w:rsid w:val="000839E9"/>
    <w:rsid w:val="00083BBD"/>
    <w:rsid w:val="0008414E"/>
    <w:rsid w:val="00084189"/>
    <w:rsid w:val="00084444"/>
    <w:rsid w:val="0008448E"/>
    <w:rsid w:val="000848C2"/>
    <w:rsid w:val="00084C78"/>
    <w:rsid w:val="00084CCB"/>
    <w:rsid w:val="00084EEC"/>
    <w:rsid w:val="00084F2D"/>
    <w:rsid w:val="000850B4"/>
    <w:rsid w:val="0008535A"/>
    <w:rsid w:val="000855DA"/>
    <w:rsid w:val="00086645"/>
    <w:rsid w:val="00086E8A"/>
    <w:rsid w:val="0008727F"/>
    <w:rsid w:val="00087645"/>
    <w:rsid w:val="00087708"/>
    <w:rsid w:val="00087FB1"/>
    <w:rsid w:val="0009000E"/>
    <w:rsid w:val="00090472"/>
    <w:rsid w:val="00090546"/>
    <w:rsid w:val="0009066E"/>
    <w:rsid w:val="00090DAF"/>
    <w:rsid w:val="00090FB9"/>
    <w:rsid w:val="00091092"/>
    <w:rsid w:val="00091162"/>
    <w:rsid w:val="0009145A"/>
    <w:rsid w:val="000918DD"/>
    <w:rsid w:val="00091DD0"/>
    <w:rsid w:val="00091F51"/>
    <w:rsid w:val="00092720"/>
    <w:rsid w:val="000927E3"/>
    <w:rsid w:val="00092C82"/>
    <w:rsid w:val="00092E92"/>
    <w:rsid w:val="000931F5"/>
    <w:rsid w:val="0009371E"/>
    <w:rsid w:val="000939C4"/>
    <w:rsid w:val="00094027"/>
    <w:rsid w:val="000944C9"/>
    <w:rsid w:val="00094713"/>
    <w:rsid w:val="000947B7"/>
    <w:rsid w:val="000947D8"/>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652"/>
    <w:rsid w:val="000A112F"/>
    <w:rsid w:val="000A11E2"/>
    <w:rsid w:val="000A1389"/>
    <w:rsid w:val="000A1634"/>
    <w:rsid w:val="000A1712"/>
    <w:rsid w:val="000A1944"/>
    <w:rsid w:val="000A1C87"/>
    <w:rsid w:val="000A1CB1"/>
    <w:rsid w:val="000A2184"/>
    <w:rsid w:val="000A2579"/>
    <w:rsid w:val="000A342B"/>
    <w:rsid w:val="000A37A3"/>
    <w:rsid w:val="000A381A"/>
    <w:rsid w:val="000A3EA6"/>
    <w:rsid w:val="000A4029"/>
    <w:rsid w:val="000A4275"/>
    <w:rsid w:val="000A5A2A"/>
    <w:rsid w:val="000A5A62"/>
    <w:rsid w:val="000A5F25"/>
    <w:rsid w:val="000A5F7B"/>
    <w:rsid w:val="000A620C"/>
    <w:rsid w:val="000A6220"/>
    <w:rsid w:val="000A6A73"/>
    <w:rsid w:val="000A6B31"/>
    <w:rsid w:val="000A6B7F"/>
    <w:rsid w:val="000A707C"/>
    <w:rsid w:val="000A70A6"/>
    <w:rsid w:val="000A7194"/>
    <w:rsid w:val="000A7246"/>
    <w:rsid w:val="000A728E"/>
    <w:rsid w:val="000A75D7"/>
    <w:rsid w:val="000A7A53"/>
    <w:rsid w:val="000A7AB6"/>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CF6"/>
    <w:rsid w:val="000B6E4D"/>
    <w:rsid w:val="000B6E53"/>
    <w:rsid w:val="000B7090"/>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414"/>
    <w:rsid w:val="000C5E95"/>
    <w:rsid w:val="000C5F57"/>
    <w:rsid w:val="000C611B"/>
    <w:rsid w:val="000C69E3"/>
    <w:rsid w:val="000C6AD0"/>
    <w:rsid w:val="000C6AFA"/>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882"/>
    <w:rsid w:val="000D2A74"/>
    <w:rsid w:val="000D2C79"/>
    <w:rsid w:val="000D31C9"/>
    <w:rsid w:val="000D3626"/>
    <w:rsid w:val="000D374D"/>
    <w:rsid w:val="000D3937"/>
    <w:rsid w:val="000D3949"/>
    <w:rsid w:val="000D3F03"/>
    <w:rsid w:val="000D4006"/>
    <w:rsid w:val="000D5306"/>
    <w:rsid w:val="000D575D"/>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EA4"/>
    <w:rsid w:val="000E0F8A"/>
    <w:rsid w:val="000E1318"/>
    <w:rsid w:val="000E145A"/>
    <w:rsid w:val="000E1696"/>
    <w:rsid w:val="000E1698"/>
    <w:rsid w:val="000E1C60"/>
    <w:rsid w:val="000E20BB"/>
    <w:rsid w:val="000E2469"/>
    <w:rsid w:val="000E24A6"/>
    <w:rsid w:val="000E2B46"/>
    <w:rsid w:val="000E33F8"/>
    <w:rsid w:val="000E3439"/>
    <w:rsid w:val="000E360E"/>
    <w:rsid w:val="000E3626"/>
    <w:rsid w:val="000E42EB"/>
    <w:rsid w:val="000E435F"/>
    <w:rsid w:val="000E4395"/>
    <w:rsid w:val="000E49D8"/>
    <w:rsid w:val="000E4D1E"/>
    <w:rsid w:val="000E4EA3"/>
    <w:rsid w:val="000E5043"/>
    <w:rsid w:val="000E5159"/>
    <w:rsid w:val="000E5278"/>
    <w:rsid w:val="000E5455"/>
    <w:rsid w:val="000E5758"/>
    <w:rsid w:val="000E5C8C"/>
    <w:rsid w:val="000E6283"/>
    <w:rsid w:val="000E6552"/>
    <w:rsid w:val="000E678F"/>
    <w:rsid w:val="000E6B53"/>
    <w:rsid w:val="000E6D37"/>
    <w:rsid w:val="000E6F90"/>
    <w:rsid w:val="000E74E3"/>
    <w:rsid w:val="000E7722"/>
    <w:rsid w:val="000F01A1"/>
    <w:rsid w:val="000F0C46"/>
    <w:rsid w:val="000F0E2E"/>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35A"/>
    <w:rsid w:val="001025E5"/>
    <w:rsid w:val="00102610"/>
    <w:rsid w:val="001027F7"/>
    <w:rsid w:val="00102ACF"/>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0E36"/>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C2"/>
    <w:rsid w:val="00116853"/>
    <w:rsid w:val="00116994"/>
    <w:rsid w:val="00117137"/>
    <w:rsid w:val="00117601"/>
    <w:rsid w:val="0011766E"/>
    <w:rsid w:val="001177F7"/>
    <w:rsid w:val="00117EBE"/>
    <w:rsid w:val="00117F17"/>
    <w:rsid w:val="00117FDE"/>
    <w:rsid w:val="001209EE"/>
    <w:rsid w:val="00120BC1"/>
    <w:rsid w:val="001215A1"/>
    <w:rsid w:val="00121677"/>
    <w:rsid w:val="00121678"/>
    <w:rsid w:val="00121E7B"/>
    <w:rsid w:val="00121FD8"/>
    <w:rsid w:val="001220EF"/>
    <w:rsid w:val="001228F9"/>
    <w:rsid w:val="00122C45"/>
    <w:rsid w:val="00122D04"/>
    <w:rsid w:val="00123264"/>
    <w:rsid w:val="00123850"/>
    <w:rsid w:val="001239E1"/>
    <w:rsid w:val="001243A5"/>
    <w:rsid w:val="0012498A"/>
    <w:rsid w:val="00124E78"/>
    <w:rsid w:val="001253B5"/>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C95"/>
    <w:rsid w:val="00134041"/>
    <w:rsid w:val="00134162"/>
    <w:rsid w:val="00134581"/>
    <w:rsid w:val="001348D1"/>
    <w:rsid w:val="00134A52"/>
    <w:rsid w:val="00134AA2"/>
    <w:rsid w:val="00134BCD"/>
    <w:rsid w:val="0013501A"/>
    <w:rsid w:val="0013519A"/>
    <w:rsid w:val="00135224"/>
    <w:rsid w:val="00135507"/>
    <w:rsid w:val="0013597D"/>
    <w:rsid w:val="00135AB5"/>
    <w:rsid w:val="00135E0C"/>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769"/>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AB5"/>
    <w:rsid w:val="00156BBB"/>
    <w:rsid w:val="001570F4"/>
    <w:rsid w:val="00157675"/>
    <w:rsid w:val="001576FE"/>
    <w:rsid w:val="001578A2"/>
    <w:rsid w:val="00157956"/>
    <w:rsid w:val="00157E55"/>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BE6"/>
    <w:rsid w:val="00170289"/>
    <w:rsid w:val="00170485"/>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29"/>
    <w:rsid w:val="0019135A"/>
    <w:rsid w:val="00191464"/>
    <w:rsid w:val="001914F5"/>
    <w:rsid w:val="00191BE3"/>
    <w:rsid w:val="00191BE6"/>
    <w:rsid w:val="00191DCC"/>
    <w:rsid w:val="0019216D"/>
    <w:rsid w:val="001924FA"/>
    <w:rsid w:val="0019304B"/>
    <w:rsid w:val="00193537"/>
    <w:rsid w:val="0019386F"/>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9793B"/>
    <w:rsid w:val="001A0097"/>
    <w:rsid w:val="001A030D"/>
    <w:rsid w:val="001A0714"/>
    <w:rsid w:val="001A0B79"/>
    <w:rsid w:val="001A0D79"/>
    <w:rsid w:val="001A15D3"/>
    <w:rsid w:val="001A160E"/>
    <w:rsid w:val="001A2A19"/>
    <w:rsid w:val="001A2D73"/>
    <w:rsid w:val="001A2E22"/>
    <w:rsid w:val="001A311F"/>
    <w:rsid w:val="001A39C3"/>
    <w:rsid w:val="001A3BD9"/>
    <w:rsid w:val="001A3D89"/>
    <w:rsid w:val="001A4B84"/>
    <w:rsid w:val="001A4BDE"/>
    <w:rsid w:val="001A4ECE"/>
    <w:rsid w:val="001A5135"/>
    <w:rsid w:val="001A5384"/>
    <w:rsid w:val="001A55CA"/>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5F7"/>
    <w:rsid w:val="001B06B3"/>
    <w:rsid w:val="001B0D95"/>
    <w:rsid w:val="001B1650"/>
    <w:rsid w:val="001B240A"/>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BCB"/>
    <w:rsid w:val="001B5E80"/>
    <w:rsid w:val="001B5F6C"/>
    <w:rsid w:val="001B692A"/>
    <w:rsid w:val="001B7251"/>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4DFE"/>
    <w:rsid w:val="001C5087"/>
    <w:rsid w:val="001C5502"/>
    <w:rsid w:val="001C557B"/>
    <w:rsid w:val="001C57F7"/>
    <w:rsid w:val="001C5C07"/>
    <w:rsid w:val="001C5D05"/>
    <w:rsid w:val="001C6498"/>
    <w:rsid w:val="001C6BC6"/>
    <w:rsid w:val="001C7051"/>
    <w:rsid w:val="001C73EA"/>
    <w:rsid w:val="001C73FC"/>
    <w:rsid w:val="001C782E"/>
    <w:rsid w:val="001C7AC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29C"/>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3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4AD"/>
    <w:rsid w:val="001F779A"/>
    <w:rsid w:val="001F7E6E"/>
    <w:rsid w:val="001F7EFD"/>
    <w:rsid w:val="001F7FAA"/>
    <w:rsid w:val="002004AB"/>
    <w:rsid w:val="002005AC"/>
    <w:rsid w:val="0020067B"/>
    <w:rsid w:val="002007D5"/>
    <w:rsid w:val="00201205"/>
    <w:rsid w:val="0020129B"/>
    <w:rsid w:val="0020165C"/>
    <w:rsid w:val="0020194D"/>
    <w:rsid w:val="00201A54"/>
    <w:rsid w:val="00201C06"/>
    <w:rsid w:val="002023AD"/>
    <w:rsid w:val="0020246B"/>
    <w:rsid w:val="002027B0"/>
    <w:rsid w:val="00202BEA"/>
    <w:rsid w:val="00202F96"/>
    <w:rsid w:val="00203394"/>
    <w:rsid w:val="00203EB6"/>
    <w:rsid w:val="00203F0B"/>
    <w:rsid w:val="00203F23"/>
    <w:rsid w:val="0020414C"/>
    <w:rsid w:val="00204416"/>
    <w:rsid w:val="0020446D"/>
    <w:rsid w:val="00204932"/>
    <w:rsid w:val="00204E83"/>
    <w:rsid w:val="00205096"/>
    <w:rsid w:val="0020514F"/>
    <w:rsid w:val="0020548E"/>
    <w:rsid w:val="00205511"/>
    <w:rsid w:val="002055D6"/>
    <w:rsid w:val="0020582D"/>
    <w:rsid w:val="00205840"/>
    <w:rsid w:val="0020585D"/>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EA4"/>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636"/>
    <w:rsid w:val="00224B99"/>
    <w:rsid w:val="00224DDB"/>
    <w:rsid w:val="00224EAE"/>
    <w:rsid w:val="00224EB4"/>
    <w:rsid w:val="002250CA"/>
    <w:rsid w:val="0022583B"/>
    <w:rsid w:val="0022627E"/>
    <w:rsid w:val="00226452"/>
    <w:rsid w:val="002264B8"/>
    <w:rsid w:val="002269BC"/>
    <w:rsid w:val="002269C5"/>
    <w:rsid w:val="00226A37"/>
    <w:rsid w:val="00226F05"/>
    <w:rsid w:val="00226F74"/>
    <w:rsid w:val="002270A1"/>
    <w:rsid w:val="002270C6"/>
    <w:rsid w:val="002272EB"/>
    <w:rsid w:val="0022760F"/>
    <w:rsid w:val="002279FB"/>
    <w:rsid w:val="00227BD4"/>
    <w:rsid w:val="002300E1"/>
    <w:rsid w:val="0023083E"/>
    <w:rsid w:val="00230A44"/>
    <w:rsid w:val="00230CDF"/>
    <w:rsid w:val="0023103B"/>
    <w:rsid w:val="002310D8"/>
    <w:rsid w:val="00231566"/>
    <w:rsid w:val="0023168D"/>
    <w:rsid w:val="0023182F"/>
    <w:rsid w:val="00231D7C"/>
    <w:rsid w:val="00232026"/>
    <w:rsid w:val="00232031"/>
    <w:rsid w:val="00232039"/>
    <w:rsid w:val="00232668"/>
    <w:rsid w:val="002329AA"/>
    <w:rsid w:val="00232A5A"/>
    <w:rsid w:val="00232CB0"/>
    <w:rsid w:val="00233036"/>
    <w:rsid w:val="002330D4"/>
    <w:rsid w:val="002332E2"/>
    <w:rsid w:val="002336F5"/>
    <w:rsid w:val="002337DB"/>
    <w:rsid w:val="00233936"/>
    <w:rsid w:val="00233BCF"/>
    <w:rsid w:val="002345C8"/>
    <w:rsid w:val="0023471A"/>
    <w:rsid w:val="00234BCF"/>
    <w:rsid w:val="002361A4"/>
    <w:rsid w:val="002362AB"/>
    <w:rsid w:val="002363BC"/>
    <w:rsid w:val="0023648C"/>
    <w:rsid w:val="00236611"/>
    <w:rsid w:val="00236712"/>
    <w:rsid w:val="00236CAC"/>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3DE"/>
    <w:rsid w:val="002468DB"/>
    <w:rsid w:val="00246BEF"/>
    <w:rsid w:val="00246D88"/>
    <w:rsid w:val="0024734E"/>
    <w:rsid w:val="00247603"/>
    <w:rsid w:val="00247914"/>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6"/>
    <w:rsid w:val="0025769F"/>
    <w:rsid w:val="00257A0F"/>
    <w:rsid w:val="00257ADC"/>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254D"/>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67B"/>
    <w:rsid w:val="00292873"/>
    <w:rsid w:val="00292DC1"/>
    <w:rsid w:val="00293513"/>
    <w:rsid w:val="00293878"/>
    <w:rsid w:val="00293969"/>
    <w:rsid w:val="00293DFC"/>
    <w:rsid w:val="00294117"/>
    <w:rsid w:val="0029426F"/>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E02"/>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7E4"/>
    <w:rsid w:val="002B0ADA"/>
    <w:rsid w:val="002B0AF5"/>
    <w:rsid w:val="002B0EF7"/>
    <w:rsid w:val="002B13AD"/>
    <w:rsid w:val="002B1585"/>
    <w:rsid w:val="002B1953"/>
    <w:rsid w:val="002B1BCE"/>
    <w:rsid w:val="002B1E0D"/>
    <w:rsid w:val="002B2530"/>
    <w:rsid w:val="002B317B"/>
    <w:rsid w:val="002B3236"/>
    <w:rsid w:val="002B33B9"/>
    <w:rsid w:val="002B37EC"/>
    <w:rsid w:val="002B3805"/>
    <w:rsid w:val="002B3B34"/>
    <w:rsid w:val="002B3F17"/>
    <w:rsid w:val="002B461B"/>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269F"/>
    <w:rsid w:val="002C26C5"/>
    <w:rsid w:val="002C2DC1"/>
    <w:rsid w:val="002C2F96"/>
    <w:rsid w:val="002C3527"/>
    <w:rsid w:val="002C368C"/>
    <w:rsid w:val="002C394C"/>
    <w:rsid w:val="002C4559"/>
    <w:rsid w:val="002C47F2"/>
    <w:rsid w:val="002C4C89"/>
    <w:rsid w:val="002C535C"/>
    <w:rsid w:val="002C60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64F"/>
    <w:rsid w:val="002D5D23"/>
    <w:rsid w:val="002D6568"/>
    <w:rsid w:val="002D6EDE"/>
    <w:rsid w:val="002D710D"/>
    <w:rsid w:val="002D757E"/>
    <w:rsid w:val="002D7B22"/>
    <w:rsid w:val="002E010A"/>
    <w:rsid w:val="002E01DD"/>
    <w:rsid w:val="002E0477"/>
    <w:rsid w:val="002E0757"/>
    <w:rsid w:val="002E0D99"/>
    <w:rsid w:val="002E126D"/>
    <w:rsid w:val="002E1948"/>
    <w:rsid w:val="002E2121"/>
    <w:rsid w:val="002E22E8"/>
    <w:rsid w:val="002E22EB"/>
    <w:rsid w:val="002E259F"/>
    <w:rsid w:val="002E2947"/>
    <w:rsid w:val="002E2C82"/>
    <w:rsid w:val="002E2DEB"/>
    <w:rsid w:val="002E3220"/>
    <w:rsid w:val="002E33CA"/>
    <w:rsid w:val="002E3B4D"/>
    <w:rsid w:val="002E3E12"/>
    <w:rsid w:val="002E403D"/>
    <w:rsid w:val="002E4287"/>
    <w:rsid w:val="002E4713"/>
    <w:rsid w:val="002E4784"/>
    <w:rsid w:val="002E4ADE"/>
    <w:rsid w:val="002E516E"/>
    <w:rsid w:val="002E5387"/>
    <w:rsid w:val="002E53E0"/>
    <w:rsid w:val="002E548F"/>
    <w:rsid w:val="002E55FF"/>
    <w:rsid w:val="002E56AF"/>
    <w:rsid w:val="002E5A1F"/>
    <w:rsid w:val="002E61F0"/>
    <w:rsid w:val="002E62CF"/>
    <w:rsid w:val="002E65BC"/>
    <w:rsid w:val="002E6725"/>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317"/>
    <w:rsid w:val="002F49B2"/>
    <w:rsid w:val="002F4B05"/>
    <w:rsid w:val="002F4DA4"/>
    <w:rsid w:val="002F4DBF"/>
    <w:rsid w:val="002F4FD8"/>
    <w:rsid w:val="002F53FE"/>
    <w:rsid w:val="002F5C1C"/>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4E5D"/>
    <w:rsid w:val="003052B1"/>
    <w:rsid w:val="0030564D"/>
    <w:rsid w:val="00305874"/>
    <w:rsid w:val="003059E6"/>
    <w:rsid w:val="003065C7"/>
    <w:rsid w:val="00306896"/>
    <w:rsid w:val="00306A37"/>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A39"/>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401DD"/>
    <w:rsid w:val="00340799"/>
    <w:rsid w:val="0034080C"/>
    <w:rsid w:val="0034084A"/>
    <w:rsid w:val="0034107A"/>
    <w:rsid w:val="00341213"/>
    <w:rsid w:val="00341B28"/>
    <w:rsid w:val="00341C30"/>
    <w:rsid w:val="0034210C"/>
    <w:rsid w:val="00342517"/>
    <w:rsid w:val="00342640"/>
    <w:rsid w:val="00343041"/>
    <w:rsid w:val="00343B9E"/>
    <w:rsid w:val="00343C5C"/>
    <w:rsid w:val="00343F06"/>
    <w:rsid w:val="003440DB"/>
    <w:rsid w:val="0034425A"/>
    <w:rsid w:val="003444FE"/>
    <w:rsid w:val="00344B70"/>
    <w:rsid w:val="00344D49"/>
    <w:rsid w:val="00345748"/>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061"/>
    <w:rsid w:val="00356183"/>
    <w:rsid w:val="003562E1"/>
    <w:rsid w:val="00356391"/>
    <w:rsid w:val="003568F7"/>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2EB"/>
    <w:rsid w:val="00363345"/>
    <w:rsid w:val="003634E0"/>
    <w:rsid w:val="00364130"/>
    <w:rsid w:val="00364147"/>
    <w:rsid w:val="00364394"/>
    <w:rsid w:val="0036476A"/>
    <w:rsid w:val="00364C24"/>
    <w:rsid w:val="00364DA6"/>
    <w:rsid w:val="00365596"/>
    <w:rsid w:val="00365A6F"/>
    <w:rsid w:val="00365CEA"/>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66B"/>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B38"/>
    <w:rsid w:val="00394C7A"/>
    <w:rsid w:val="00394EC8"/>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3FC"/>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21"/>
    <w:rsid w:val="003B2CF6"/>
    <w:rsid w:val="003B312A"/>
    <w:rsid w:val="003B33D4"/>
    <w:rsid w:val="003B379D"/>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B7E9D"/>
    <w:rsid w:val="003C00F7"/>
    <w:rsid w:val="003C026C"/>
    <w:rsid w:val="003C05F0"/>
    <w:rsid w:val="003C0B54"/>
    <w:rsid w:val="003C0BAC"/>
    <w:rsid w:val="003C0CD9"/>
    <w:rsid w:val="003C153D"/>
    <w:rsid w:val="003C1587"/>
    <w:rsid w:val="003C1902"/>
    <w:rsid w:val="003C1CE2"/>
    <w:rsid w:val="003C1E95"/>
    <w:rsid w:val="003C29B5"/>
    <w:rsid w:val="003C2A21"/>
    <w:rsid w:val="003C2DA1"/>
    <w:rsid w:val="003C2F22"/>
    <w:rsid w:val="003C3728"/>
    <w:rsid w:val="003C37DC"/>
    <w:rsid w:val="003C3922"/>
    <w:rsid w:val="003C3ACA"/>
    <w:rsid w:val="003C3AF9"/>
    <w:rsid w:val="003C3ED1"/>
    <w:rsid w:val="003C454D"/>
    <w:rsid w:val="003C4797"/>
    <w:rsid w:val="003C47F4"/>
    <w:rsid w:val="003C4BF1"/>
    <w:rsid w:val="003C4DDB"/>
    <w:rsid w:val="003C53F0"/>
    <w:rsid w:val="003C557C"/>
    <w:rsid w:val="003C61F0"/>
    <w:rsid w:val="003C64A0"/>
    <w:rsid w:val="003C68A7"/>
    <w:rsid w:val="003C69BD"/>
    <w:rsid w:val="003C6F23"/>
    <w:rsid w:val="003C7378"/>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09"/>
    <w:rsid w:val="003D6AE3"/>
    <w:rsid w:val="003D6B21"/>
    <w:rsid w:val="003D6C2D"/>
    <w:rsid w:val="003D70F8"/>
    <w:rsid w:val="003D795C"/>
    <w:rsid w:val="003D7AC9"/>
    <w:rsid w:val="003D7B42"/>
    <w:rsid w:val="003E0052"/>
    <w:rsid w:val="003E113C"/>
    <w:rsid w:val="003E1523"/>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BE1"/>
    <w:rsid w:val="00400E9E"/>
    <w:rsid w:val="00400F11"/>
    <w:rsid w:val="004013E6"/>
    <w:rsid w:val="00401777"/>
    <w:rsid w:val="00401885"/>
    <w:rsid w:val="004023DE"/>
    <w:rsid w:val="004027A9"/>
    <w:rsid w:val="00403B3C"/>
    <w:rsid w:val="00403EAE"/>
    <w:rsid w:val="00403FAF"/>
    <w:rsid w:val="00404540"/>
    <w:rsid w:val="004047F7"/>
    <w:rsid w:val="004047FF"/>
    <w:rsid w:val="004048C4"/>
    <w:rsid w:val="00404A59"/>
    <w:rsid w:val="00405422"/>
    <w:rsid w:val="00405610"/>
    <w:rsid w:val="00405AA6"/>
    <w:rsid w:val="00405C03"/>
    <w:rsid w:val="00405C99"/>
    <w:rsid w:val="0040653F"/>
    <w:rsid w:val="00406678"/>
    <w:rsid w:val="00406690"/>
    <w:rsid w:val="0040672B"/>
    <w:rsid w:val="00406922"/>
    <w:rsid w:val="00406E61"/>
    <w:rsid w:val="0040715C"/>
    <w:rsid w:val="0041020E"/>
    <w:rsid w:val="00410257"/>
    <w:rsid w:val="00410392"/>
    <w:rsid w:val="00410569"/>
    <w:rsid w:val="004105D7"/>
    <w:rsid w:val="004106DC"/>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C1E"/>
    <w:rsid w:val="00412F69"/>
    <w:rsid w:val="004132B2"/>
    <w:rsid w:val="0041360D"/>
    <w:rsid w:val="0041384A"/>
    <w:rsid w:val="00413B05"/>
    <w:rsid w:val="0041441C"/>
    <w:rsid w:val="00414808"/>
    <w:rsid w:val="00414E4E"/>
    <w:rsid w:val="004153E0"/>
    <w:rsid w:val="0041574C"/>
    <w:rsid w:val="00415B8E"/>
    <w:rsid w:val="00415EAF"/>
    <w:rsid w:val="00416095"/>
    <w:rsid w:val="0041613A"/>
    <w:rsid w:val="004165D1"/>
    <w:rsid w:val="00416818"/>
    <w:rsid w:val="00416B3A"/>
    <w:rsid w:val="00416FE9"/>
    <w:rsid w:val="00417296"/>
    <w:rsid w:val="00417A3D"/>
    <w:rsid w:val="00417B00"/>
    <w:rsid w:val="00417CF0"/>
    <w:rsid w:val="00417DEF"/>
    <w:rsid w:val="00420153"/>
    <w:rsid w:val="0042083B"/>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CC3"/>
    <w:rsid w:val="00430F57"/>
    <w:rsid w:val="00431454"/>
    <w:rsid w:val="00431FEA"/>
    <w:rsid w:val="0043234B"/>
    <w:rsid w:val="00432692"/>
    <w:rsid w:val="00432912"/>
    <w:rsid w:val="0043298B"/>
    <w:rsid w:val="00432DFD"/>
    <w:rsid w:val="00432EA6"/>
    <w:rsid w:val="00433870"/>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48C"/>
    <w:rsid w:val="00443687"/>
    <w:rsid w:val="004439F1"/>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9C4"/>
    <w:rsid w:val="00451BB6"/>
    <w:rsid w:val="00451DA9"/>
    <w:rsid w:val="00451E1F"/>
    <w:rsid w:val="0045217E"/>
    <w:rsid w:val="00452293"/>
    <w:rsid w:val="00452511"/>
    <w:rsid w:val="004526D8"/>
    <w:rsid w:val="00452F20"/>
    <w:rsid w:val="0045329A"/>
    <w:rsid w:val="00453458"/>
    <w:rsid w:val="004536E1"/>
    <w:rsid w:val="00453815"/>
    <w:rsid w:val="00453C47"/>
    <w:rsid w:val="00453C6F"/>
    <w:rsid w:val="00454011"/>
    <w:rsid w:val="004544DB"/>
    <w:rsid w:val="0045468D"/>
    <w:rsid w:val="00454726"/>
    <w:rsid w:val="0045495D"/>
    <w:rsid w:val="00455282"/>
    <w:rsid w:val="00455359"/>
    <w:rsid w:val="00455513"/>
    <w:rsid w:val="0045553C"/>
    <w:rsid w:val="00455CD9"/>
    <w:rsid w:val="00455D74"/>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CD5"/>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6D3"/>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4E92"/>
    <w:rsid w:val="004751BB"/>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B8D"/>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597"/>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E6D"/>
    <w:rsid w:val="004A2FE3"/>
    <w:rsid w:val="004A337F"/>
    <w:rsid w:val="004A3405"/>
    <w:rsid w:val="004A3A05"/>
    <w:rsid w:val="004A3B83"/>
    <w:rsid w:val="004A4059"/>
    <w:rsid w:val="004A46CC"/>
    <w:rsid w:val="004A46CD"/>
    <w:rsid w:val="004A4C63"/>
    <w:rsid w:val="004A4E9E"/>
    <w:rsid w:val="004A51AD"/>
    <w:rsid w:val="004A52CA"/>
    <w:rsid w:val="004A5336"/>
    <w:rsid w:val="004A546E"/>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D3A"/>
    <w:rsid w:val="004C6FEE"/>
    <w:rsid w:val="004C7567"/>
    <w:rsid w:val="004C7DC3"/>
    <w:rsid w:val="004D04AC"/>
    <w:rsid w:val="004D0811"/>
    <w:rsid w:val="004D0D6C"/>
    <w:rsid w:val="004D1011"/>
    <w:rsid w:val="004D1A83"/>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D08"/>
    <w:rsid w:val="004E0265"/>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67B"/>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A96"/>
    <w:rsid w:val="004E6D0D"/>
    <w:rsid w:val="004E73BD"/>
    <w:rsid w:val="004E77BA"/>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2709"/>
    <w:rsid w:val="004F39FC"/>
    <w:rsid w:val="004F3AF8"/>
    <w:rsid w:val="004F4356"/>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08F"/>
    <w:rsid w:val="005042B8"/>
    <w:rsid w:val="0050455A"/>
    <w:rsid w:val="00504D9B"/>
    <w:rsid w:val="00505A34"/>
    <w:rsid w:val="00506192"/>
    <w:rsid w:val="00506383"/>
    <w:rsid w:val="005066BE"/>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ABF"/>
    <w:rsid w:val="00521D77"/>
    <w:rsid w:val="005220AF"/>
    <w:rsid w:val="005225DC"/>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C26"/>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0D8"/>
    <w:rsid w:val="00556588"/>
    <w:rsid w:val="005567B5"/>
    <w:rsid w:val="005570E7"/>
    <w:rsid w:val="00557C1F"/>
    <w:rsid w:val="00557EAA"/>
    <w:rsid w:val="00560661"/>
    <w:rsid w:val="0056085A"/>
    <w:rsid w:val="00560A36"/>
    <w:rsid w:val="00560BDF"/>
    <w:rsid w:val="00560D13"/>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5F5"/>
    <w:rsid w:val="00570D5F"/>
    <w:rsid w:val="00571435"/>
    <w:rsid w:val="0057166C"/>
    <w:rsid w:val="00571716"/>
    <w:rsid w:val="00571BD2"/>
    <w:rsid w:val="00571C4E"/>
    <w:rsid w:val="00571CA6"/>
    <w:rsid w:val="00572079"/>
    <w:rsid w:val="0057231A"/>
    <w:rsid w:val="0057242C"/>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A06"/>
    <w:rsid w:val="00580D55"/>
    <w:rsid w:val="00580EE8"/>
    <w:rsid w:val="00581271"/>
    <w:rsid w:val="0058146E"/>
    <w:rsid w:val="00581DE2"/>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43A"/>
    <w:rsid w:val="00584608"/>
    <w:rsid w:val="00584A81"/>
    <w:rsid w:val="00584A88"/>
    <w:rsid w:val="00584BBE"/>
    <w:rsid w:val="005850E4"/>
    <w:rsid w:val="00585110"/>
    <w:rsid w:val="0058526F"/>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C9"/>
    <w:rsid w:val="00592AC9"/>
    <w:rsid w:val="00592AED"/>
    <w:rsid w:val="00592CB1"/>
    <w:rsid w:val="00592F12"/>
    <w:rsid w:val="0059311D"/>
    <w:rsid w:val="00593420"/>
    <w:rsid w:val="00593888"/>
    <w:rsid w:val="005939CA"/>
    <w:rsid w:val="00593ADB"/>
    <w:rsid w:val="00594B16"/>
    <w:rsid w:val="00594C62"/>
    <w:rsid w:val="00594D80"/>
    <w:rsid w:val="00595959"/>
    <w:rsid w:val="00595AD6"/>
    <w:rsid w:val="00596310"/>
    <w:rsid w:val="00596768"/>
    <w:rsid w:val="005967BC"/>
    <w:rsid w:val="00596CD5"/>
    <w:rsid w:val="00596CD9"/>
    <w:rsid w:val="00596F45"/>
    <w:rsid w:val="00597400"/>
    <w:rsid w:val="00597894"/>
    <w:rsid w:val="00597D6B"/>
    <w:rsid w:val="005A008C"/>
    <w:rsid w:val="005A011C"/>
    <w:rsid w:val="005A0262"/>
    <w:rsid w:val="005A0662"/>
    <w:rsid w:val="005A072E"/>
    <w:rsid w:val="005A0F32"/>
    <w:rsid w:val="005A0FFD"/>
    <w:rsid w:val="005A1402"/>
    <w:rsid w:val="005A1412"/>
    <w:rsid w:val="005A1530"/>
    <w:rsid w:val="005A25E1"/>
    <w:rsid w:val="005A270C"/>
    <w:rsid w:val="005A288F"/>
    <w:rsid w:val="005A29A2"/>
    <w:rsid w:val="005A2B36"/>
    <w:rsid w:val="005A2C21"/>
    <w:rsid w:val="005A2E12"/>
    <w:rsid w:val="005A2F51"/>
    <w:rsid w:val="005A3006"/>
    <w:rsid w:val="005A3490"/>
    <w:rsid w:val="005A39DF"/>
    <w:rsid w:val="005A3D6B"/>
    <w:rsid w:val="005A46EA"/>
    <w:rsid w:val="005A4958"/>
    <w:rsid w:val="005A51BE"/>
    <w:rsid w:val="005A52F7"/>
    <w:rsid w:val="005A5F9C"/>
    <w:rsid w:val="005A6468"/>
    <w:rsid w:val="005A6CE4"/>
    <w:rsid w:val="005A6D18"/>
    <w:rsid w:val="005A773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0F23"/>
    <w:rsid w:val="005C15C2"/>
    <w:rsid w:val="005C1D03"/>
    <w:rsid w:val="005C1D27"/>
    <w:rsid w:val="005C1DC9"/>
    <w:rsid w:val="005C23C5"/>
    <w:rsid w:val="005C240D"/>
    <w:rsid w:val="005C29DE"/>
    <w:rsid w:val="005C2DC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E5"/>
    <w:rsid w:val="005D06FC"/>
    <w:rsid w:val="005D0947"/>
    <w:rsid w:val="005D09FD"/>
    <w:rsid w:val="005D0C75"/>
    <w:rsid w:val="005D1082"/>
    <w:rsid w:val="005D19EF"/>
    <w:rsid w:val="005D2121"/>
    <w:rsid w:val="005D2571"/>
    <w:rsid w:val="005D27F6"/>
    <w:rsid w:val="005D2A87"/>
    <w:rsid w:val="005D2F67"/>
    <w:rsid w:val="005D3020"/>
    <w:rsid w:val="005D3932"/>
    <w:rsid w:val="005D40AC"/>
    <w:rsid w:val="005D419B"/>
    <w:rsid w:val="005D445C"/>
    <w:rsid w:val="005D4688"/>
    <w:rsid w:val="005D4CC1"/>
    <w:rsid w:val="005D4E22"/>
    <w:rsid w:val="005D4F0C"/>
    <w:rsid w:val="005D58B0"/>
    <w:rsid w:val="005D5A8C"/>
    <w:rsid w:val="005D5A9E"/>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65C"/>
    <w:rsid w:val="005E185B"/>
    <w:rsid w:val="005E1864"/>
    <w:rsid w:val="005E19AB"/>
    <w:rsid w:val="005E21DA"/>
    <w:rsid w:val="005E233D"/>
    <w:rsid w:val="005E2634"/>
    <w:rsid w:val="005E2828"/>
    <w:rsid w:val="005E29AD"/>
    <w:rsid w:val="005E29F4"/>
    <w:rsid w:val="005E2E5E"/>
    <w:rsid w:val="005E2F91"/>
    <w:rsid w:val="005E3650"/>
    <w:rsid w:val="005E3963"/>
    <w:rsid w:val="005E3F65"/>
    <w:rsid w:val="005E49EA"/>
    <w:rsid w:val="005E4BB5"/>
    <w:rsid w:val="005E4EE8"/>
    <w:rsid w:val="005E5350"/>
    <w:rsid w:val="005E5705"/>
    <w:rsid w:val="005E5A75"/>
    <w:rsid w:val="005E5B78"/>
    <w:rsid w:val="005E60EE"/>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D44"/>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A8F"/>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0A5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C93"/>
    <w:rsid w:val="00611C9A"/>
    <w:rsid w:val="00611CD7"/>
    <w:rsid w:val="006123DF"/>
    <w:rsid w:val="006124B2"/>
    <w:rsid w:val="006126BC"/>
    <w:rsid w:val="00612844"/>
    <w:rsid w:val="0061288A"/>
    <w:rsid w:val="006129E7"/>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D13"/>
    <w:rsid w:val="00622153"/>
    <w:rsid w:val="00622237"/>
    <w:rsid w:val="00622365"/>
    <w:rsid w:val="006227B8"/>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20AB"/>
    <w:rsid w:val="00632396"/>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3CB9"/>
    <w:rsid w:val="00644916"/>
    <w:rsid w:val="006449DB"/>
    <w:rsid w:val="00644C1A"/>
    <w:rsid w:val="00644EED"/>
    <w:rsid w:val="00644FF8"/>
    <w:rsid w:val="00645104"/>
    <w:rsid w:val="00645716"/>
    <w:rsid w:val="00645D7D"/>
    <w:rsid w:val="00645FD6"/>
    <w:rsid w:val="0064639C"/>
    <w:rsid w:val="00646941"/>
    <w:rsid w:val="00646B39"/>
    <w:rsid w:val="00646BD7"/>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CB7"/>
    <w:rsid w:val="00657EB5"/>
    <w:rsid w:val="006600E0"/>
    <w:rsid w:val="0066055C"/>
    <w:rsid w:val="00660A6C"/>
    <w:rsid w:val="00660DBC"/>
    <w:rsid w:val="00660EB5"/>
    <w:rsid w:val="0066125B"/>
    <w:rsid w:val="0066129A"/>
    <w:rsid w:val="006614B8"/>
    <w:rsid w:val="006614D2"/>
    <w:rsid w:val="00661989"/>
    <w:rsid w:val="00661E71"/>
    <w:rsid w:val="0066214A"/>
    <w:rsid w:val="00662D72"/>
    <w:rsid w:val="00662E3E"/>
    <w:rsid w:val="006630A2"/>
    <w:rsid w:val="00663685"/>
    <w:rsid w:val="00663C08"/>
    <w:rsid w:val="00663C6F"/>
    <w:rsid w:val="00663E47"/>
    <w:rsid w:val="006640E6"/>
    <w:rsid w:val="00664615"/>
    <w:rsid w:val="00664ACF"/>
    <w:rsid w:val="00664B1C"/>
    <w:rsid w:val="00664B3D"/>
    <w:rsid w:val="00664F37"/>
    <w:rsid w:val="00664FE0"/>
    <w:rsid w:val="00665B87"/>
    <w:rsid w:val="00665D66"/>
    <w:rsid w:val="0066687D"/>
    <w:rsid w:val="00666A83"/>
    <w:rsid w:val="00667B6F"/>
    <w:rsid w:val="006700C9"/>
    <w:rsid w:val="006702D2"/>
    <w:rsid w:val="006706A6"/>
    <w:rsid w:val="00671077"/>
    <w:rsid w:val="00671DC1"/>
    <w:rsid w:val="0067237B"/>
    <w:rsid w:val="00672677"/>
    <w:rsid w:val="006729C4"/>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B1A"/>
    <w:rsid w:val="00676D67"/>
    <w:rsid w:val="00677692"/>
    <w:rsid w:val="006776E4"/>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87CA3"/>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9D8"/>
    <w:rsid w:val="00697AAD"/>
    <w:rsid w:val="006A0D25"/>
    <w:rsid w:val="006A1F0F"/>
    <w:rsid w:val="006A20C6"/>
    <w:rsid w:val="006A2FAD"/>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010"/>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CA4"/>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EF3"/>
    <w:rsid w:val="006F2118"/>
    <w:rsid w:val="006F2C13"/>
    <w:rsid w:val="006F30E8"/>
    <w:rsid w:val="006F3413"/>
    <w:rsid w:val="006F3B8C"/>
    <w:rsid w:val="006F3FE0"/>
    <w:rsid w:val="006F408D"/>
    <w:rsid w:val="006F423A"/>
    <w:rsid w:val="006F4673"/>
    <w:rsid w:val="006F46F3"/>
    <w:rsid w:val="006F4744"/>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81"/>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1F"/>
    <w:rsid w:val="007251E7"/>
    <w:rsid w:val="00725CBA"/>
    <w:rsid w:val="00726135"/>
    <w:rsid w:val="00726239"/>
    <w:rsid w:val="0072647A"/>
    <w:rsid w:val="007266C8"/>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65A"/>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3B6"/>
    <w:rsid w:val="00734F05"/>
    <w:rsid w:val="0073501F"/>
    <w:rsid w:val="0073571F"/>
    <w:rsid w:val="00735FA2"/>
    <w:rsid w:val="00736601"/>
    <w:rsid w:val="00736630"/>
    <w:rsid w:val="007368FF"/>
    <w:rsid w:val="00736BF4"/>
    <w:rsid w:val="00736C7B"/>
    <w:rsid w:val="00736D05"/>
    <w:rsid w:val="00737093"/>
    <w:rsid w:val="00737985"/>
    <w:rsid w:val="00737D12"/>
    <w:rsid w:val="00737FCA"/>
    <w:rsid w:val="00740651"/>
    <w:rsid w:val="0074085B"/>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C27"/>
    <w:rsid w:val="00744D31"/>
    <w:rsid w:val="00744EE5"/>
    <w:rsid w:val="00744FA5"/>
    <w:rsid w:val="0074507D"/>
    <w:rsid w:val="007457E9"/>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63A"/>
    <w:rsid w:val="007529A3"/>
    <w:rsid w:val="007537A8"/>
    <w:rsid w:val="0075387E"/>
    <w:rsid w:val="00753997"/>
    <w:rsid w:val="00753DF0"/>
    <w:rsid w:val="00754247"/>
    <w:rsid w:val="0075454E"/>
    <w:rsid w:val="00754FFF"/>
    <w:rsid w:val="00755053"/>
    <w:rsid w:val="007555A5"/>
    <w:rsid w:val="00755932"/>
    <w:rsid w:val="00755AC7"/>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AB"/>
    <w:rsid w:val="00770808"/>
    <w:rsid w:val="00770FBF"/>
    <w:rsid w:val="0077173C"/>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619"/>
    <w:rsid w:val="00775D7A"/>
    <w:rsid w:val="00775E32"/>
    <w:rsid w:val="007767B2"/>
    <w:rsid w:val="00776BAD"/>
    <w:rsid w:val="00776D23"/>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5F8"/>
    <w:rsid w:val="007946C6"/>
    <w:rsid w:val="007947C1"/>
    <w:rsid w:val="00794A89"/>
    <w:rsid w:val="00794B88"/>
    <w:rsid w:val="00795170"/>
    <w:rsid w:val="00795756"/>
    <w:rsid w:val="00795B4E"/>
    <w:rsid w:val="00795C21"/>
    <w:rsid w:val="00795D34"/>
    <w:rsid w:val="00795D98"/>
    <w:rsid w:val="0079609F"/>
    <w:rsid w:val="00796A2F"/>
    <w:rsid w:val="00796A70"/>
    <w:rsid w:val="00796ACD"/>
    <w:rsid w:val="00796F7F"/>
    <w:rsid w:val="00797338"/>
    <w:rsid w:val="0079746A"/>
    <w:rsid w:val="007A02A2"/>
    <w:rsid w:val="007A0502"/>
    <w:rsid w:val="007A0773"/>
    <w:rsid w:val="007A0DE6"/>
    <w:rsid w:val="007A0DF8"/>
    <w:rsid w:val="007A0F38"/>
    <w:rsid w:val="007A1002"/>
    <w:rsid w:val="007A1043"/>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5ADB"/>
    <w:rsid w:val="007A62C7"/>
    <w:rsid w:val="007A63EF"/>
    <w:rsid w:val="007A6774"/>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251"/>
    <w:rsid w:val="007B72C4"/>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4C7"/>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AB3"/>
    <w:rsid w:val="007D6D33"/>
    <w:rsid w:val="007D6F65"/>
    <w:rsid w:val="007D7065"/>
    <w:rsid w:val="007D729F"/>
    <w:rsid w:val="007D78F1"/>
    <w:rsid w:val="007D7BA8"/>
    <w:rsid w:val="007E00B2"/>
    <w:rsid w:val="007E054F"/>
    <w:rsid w:val="007E05A0"/>
    <w:rsid w:val="007E075D"/>
    <w:rsid w:val="007E09C9"/>
    <w:rsid w:val="007E0C29"/>
    <w:rsid w:val="007E0D0C"/>
    <w:rsid w:val="007E0DD9"/>
    <w:rsid w:val="007E10AB"/>
    <w:rsid w:val="007E10C3"/>
    <w:rsid w:val="007E1105"/>
    <w:rsid w:val="007E1216"/>
    <w:rsid w:val="007E125C"/>
    <w:rsid w:val="007E143F"/>
    <w:rsid w:val="007E1478"/>
    <w:rsid w:val="007E15E5"/>
    <w:rsid w:val="007E1909"/>
    <w:rsid w:val="007E1EA0"/>
    <w:rsid w:val="007E1F2A"/>
    <w:rsid w:val="007E2D4A"/>
    <w:rsid w:val="007E31D4"/>
    <w:rsid w:val="007E31E8"/>
    <w:rsid w:val="007E353E"/>
    <w:rsid w:val="007E3617"/>
    <w:rsid w:val="007E362E"/>
    <w:rsid w:val="007E36E5"/>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CB6"/>
    <w:rsid w:val="007F332F"/>
    <w:rsid w:val="007F33CC"/>
    <w:rsid w:val="007F373F"/>
    <w:rsid w:val="007F3A71"/>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0B85"/>
    <w:rsid w:val="00811131"/>
    <w:rsid w:val="008113B7"/>
    <w:rsid w:val="00811B01"/>
    <w:rsid w:val="00811BB8"/>
    <w:rsid w:val="008121DC"/>
    <w:rsid w:val="00812325"/>
    <w:rsid w:val="0081281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17E51"/>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37AC8"/>
    <w:rsid w:val="00840070"/>
    <w:rsid w:val="00840BBF"/>
    <w:rsid w:val="00840C71"/>
    <w:rsid w:val="00840C96"/>
    <w:rsid w:val="008411D5"/>
    <w:rsid w:val="008417CF"/>
    <w:rsid w:val="008418C6"/>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85E"/>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198"/>
    <w:rsid w:val="008543AB"/>
    <w:rsid w:val="008545D7"/>
    <w:rsid w:val="00854790"/>
    <w:rsid w:val="00854F32"/>
    <w:rsid w:val="00854FCC"/>
    <w:rsid w:val="008550E1"/>
    <w:rsid w:val="008555B4"/>
    <w:rsid w:val="00855A6E"/>
    <w:rsid w:val="0085616B"/>
    <w:rsid w:val="00856294"/>
    <w:rsid w:val="008566BF"/>
    <w:rsid w:val="00856836"/>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01"/>
    <w:rsid w:val="00862B2E"/>
    <w:rsid w:val="0086301F"/>
    <w:rsid w:val="00863682"/>
    <w:rsid w:val="00863D08"/>
    <w:rsid w:val="00863E14"/>
    <w:rsid w:val="008645EC"/>
    <w:rsid w:val="00864ABC"/>
    <w:rsid w:val="00865123"/>
    <w:rsid w:val="0086519A"/>
    <w:rsid w:val="0086525B"/>
    <w:rsid w:val="0086589C"/>
    <w:rsid w:val="00865C80"/>
    <w:rsid w:val="00865F04"/>
    <w:rsid w:val="00865F54"/>
    <w:rsid w:val="00865F68"/>
    <w:rsid w:val="008666CE"/>
    <w:rsid w:val="00866AA5"/>
    <w:rsid w:val="00866B58"/>
    <w:rsid w:val="00866EF5"/>
    <w:rsid w:val="008672E2"/>
    <w:rsid w:val="008677AE"/>
    <w:rsid w:val="0086794E"/>
    <w:rsid w:val="00867D23"/>
    <w:rsid w:val="00870138"/>
    <w:rsid w:val="00870A79"/>
    <w:rsid w:val="00870EDF"/>
    <w:rsid w:val="00870FF2"/>
    <w:rsid w:val="008718AF"/>
    <w:rsid w:val="00871BCF"/>
    <w:rsid w:val="00871EAD"/>
    <w:rsid w:val="00872439"/>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08"/>
    <w:rsid w:val="0088254D"/>
    <w:rsid w:val="00882738"/>
    <w:rsid w:val="00882BDC"/>
    <w:rsid w:val="00882C5D"/>
    <w:rsid w:val="00882D4F"/>
    <w:rsid w:val="00883026"/>
    <w:rsid w:val="0088313B"/>
    <w:rsid w:val="008834B0"/>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0AC9"/>
    <w:rsid w:val="00891128"/>
    <w:rsid w:val="00891A60"/>
    <w:rsid w:val="00891A86"/>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476"/>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C3A"/>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204"/>
    <w:rsid w:val="008D55E7"/>
    <w:rsid w:val="008D5AF4"/>
    <w:rsid w:val="008D6115"/>
    <w:rsid w:val="008D69DF"/>
    <w:rsid w:val="008D6B44"/>
    <w:rsid w:val="008D6BF6"/>
    <w:rsid w:val="008D6C86"/>
    <w:rsid w:val="008D72C6"/>
    <w:rsid w:val="008D77CD"/>
    <w:rsid w:val="008D7AC6"/>
    <w:rsid w:val="008D7B6F"/>
    <w:rsid w:val="008E04D4"/>
    <w:rsid w:val="008E04F7"/>
    <w:rsid w:val="008E057B"/>
    <w:rsid w:val="008E0B00"/>
    <w:rsid w:val="008E0E86"/>
    <w:rsid w:val="008E12AE"/>
    <w:rsid w:val="008E179D"/>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6E8C"/>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4F0"/>
    <w:rsid w:val="009045E6"/>
    <w:rsid w:val="00905146"/>
    <w:rsid w:val="0090678A"/>
    <w:rsid w:val="00906865"/>
    <w:rsid w:val="00906B73"/>
    <w:rsid w:val="00906ED5"/>
    <w:rsid w:val="00906FA4"/>
    <w:rsid w:val="009074D3"/>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79F"/>
    <w:rsid w:val="00920A8D"/>
    <w:rsid w:val="00920F5F"/>
    <w:rsid w:val="009210BE"/>
    <w:rsid w:val="00921359"/>
    <w:rsid w:val="009216C9"/>
    <w:rsid w:val="00921DB8"/>
    <w:rsid w:val="00922168"/>
    <w:rsid w:val="009224EE"/>
    <w:rsid w:val="00922665"/>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607"/>
    <w:rsid w:val="00926AF6"/>
    <w:rsid w:val="009271CF"/>
    <w:rsid w:val="0092726B"/>
    <w:rsid w:val="009276DB"/>
    <w:rsid w:val="00927A33"/>
    <w:rsid w:val="00927BEC"/>
    <w:rsid w:val="00927D86"/>
    <w:rsid w:val="0093021F"/>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3A"/>
    <w:rsid w:val="009408D9"/>
    <w:rsid w:val="009409B1"/>
    <w:rsid w:val="009415E5"/>
    <w:rsid w:val="009425C1"/>
    <w:rsid w:val="009427BC"/>
    <w:rsid w:val="00942818"/>
    <w:rsid w:val="00942A06"/>
    <w:rsid w:val="00942B17"/>
    <w:rsid w:val="0094326C"/>
    <w:rsid w:val="009439FE"/>
    <w:rsid w:val="00943A17"/>
    <w:rsid w:val="00943AD1"/>
    <w:rsid w:val="00943D58"/>
    <w:rsid w:val="00943F56"/>
    <w:rsid w:val="00944282"/>
    <w:rsid w:val="009442E1"/>
    <w:rsid w:val="009443D6"/>
    <w:rsid w:val="009447EA"/>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027"/>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6F"/>
    <w:rsid w:val="00971E79"/>
    <w:rsid w:val="0097210C"/>
    <w:rsid w:val="00972822"/>
    <w:rsid w:val="00972B64"/>
    <w:rsid w:val="009732F7"/>
    <w:rsid w:val="00973B34"/>
    <w:rsid w:val="00973BB6"/>
    <w:rsid w:val="00974E1C"/>
    <w:rsid w:val="00975152"/>
    <w:rsid w:val="00975438"/>
    <w:rsid w:val="00975958"/>
    <w:rsid w:val="00975C2D"/>
    <w:rsid w:val="00975D28"/>
    <w:rsid w:val="00976CAC"/>
    <w:rsid w:val="00976F42"/>
    <w:rsid w:val="00976F4E"/>
    <w:rsid w:val="009772A1"/>
    <w:rsid w:val="00977B2B"/>
    <w:rsid w:val="00980034"/>
    <w:rsid w:val="00980D81"/>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476"/>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1F09"/>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5FD6"/>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B6A"/>
    <w:rsid w:val="009A310E"/>
    <w:rsid w:val="009A324A"/>
    <w:rsid w:val="009A32D0"/>
    <w:rsid w:val="009A33D9"/>
    <w:rsid w:val="009A34E2"/>
    <w:rsid w:val="009A366E"/>
    <w:rsid w:val="009A37B9"/>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4294"/>
    <w:rsid w:val="009B4369"/>
    <w:rsid w:val="009B4BC5"/>
    <w:rsid w:val="009B4C3F"/>
    <w:rsid w:val="009B4FD7"/>
    <w:rsid w:val="009B505B"/>
    <w:rsid w:val="009B50A7"/>
    <w:rsid w:val="009B5C3E"/>
    <w:rsid w:val="009B5E74"/>
    <w:rsid w:val="009B5FAD"/>
    <w:rsid w:val="009B6068"/>
    <w:rsid w:val="009B6AAF"/>
    <w:rsid w:val="009B7F76"/>
    <w:rsid w:val="009C04F4"/>
    <w:rsid w:val="009C05AE"/>
    <w:rsid w:val="009C0C5A"/>
    <w:rsid w:val="009C0F28"/>
    <w:rsid w:val="009C1424"/>
    <w:rsid w:val="009C14F9"/>
    <w:rsid w:val="009C1718"/>
    <w:rsid w:val="009C22CD"/>
    <w:rsid w:val="009C2388"/>
    <w:rsid w:val="009C24FF"/>
    <w:rsid w:val="009C2C38"/>
    <w:rsid w:val="009C2C6E"/>
    <w:rsid w:val="009C3CC5"/>
    <w:rsid w:val="009C4229"/>
    <w:rsid w:val="009C4330"/>
    <w:rsid w:val="009C4DC1"/>
    <w:rsid w:val="009C5101"/>
    <w:rsid w:val="009C54C9"/>
    <w:rsid w:val="009C5A22"/>
    <w:rsid w:val="009C626F"/>
    <w:rsid w:val="009C6463"/>
    <w:rsid w:val="009C6592"/>
    <w:rsid w:val="009C6E53"/>
    <w:rsid w:val="009C6FD0"/>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97A"/>
    <w:rsid w:val="009D7EC8"/>
    <w:rsid w:val="009D7F1F"/>
    <w:rsid w:val="009E03B3"/>
    <w:rsid w:val="009E067E"/>
    <w:rsid w:val="009E0BD8"/>
    <w:rsid w:val="009E1249"/>
    <w:rsid w:val="009E13AF"/>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1D29"/>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4A27"/>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A60"/>
    <w:rsid w:val="00A02B02"/>
    <w:rsid w:val="00A02B38"/>
    <w:rsid w:val="00A0323D"/>
    <w:rsid w:val="00A03282"/>
    <w:rsid w:val="00A032C8"/>
    <w:rsid w:val="00A0381F"/>
    <w:rsid w:val="00A04186"/>
    <w:rsid w:val="00A04477"/>
    <w:rsid w:val="00A0484A"/>
    <w:rsid w:val="00A0488F"/>
    <w:rsid w:val="00A04CFF"/>
    <w:rsid w:val="00A050F2"/>
    <w:rsid w:val="00A05CF2"/>
    <w:rsid w:val="00A05DE0"/>
    <w:rsid w:val="00A06967"/>
    <w:rsid w:val="00A0697A"/>
    <w:rsid w:val="00A06D58"/>
    <w:rsid w:val="00A10685"/>
    <w:rsid w:val="00A107BE"/>
    <w:rsid w:val="00A108C1"/>
    <w:rsid w:val="00A10910"/>
    <w:rsid w:val="00A115B6"/>
    <w:rsid w:val="00A11D55"/>
    <w:rsid w:val="00A12B6C"/>
    <w:rsid w:val="00A12EFA"/>
    <w:rsid w:val="00A137D7"/>
    <w:rsid w:val="00A137DB"/>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571"/>
    <w:rsid w:val="00A2368F"/>
    <w:rsid w:val="00A23956"/>
    <w:rsid w:val="00A23DF3"/>
    <w:rsid w:val="00A23E8C"/>
    <w:rsid w:val="00A241A9"/>
    <w:rsid w:val="00A24363"/>
    <w:rsid w:val="00A2484C"/>
    <w:rsid w:val="00A24B07"/>
    <w:rsid w:val="00A24C59"/>
    <w:rsid w:val="00A24C6E"/>
    <w:rsid w:val="00A24F32"/>
    <w:rsid w:val="00A25E61"/>
    <w:rsid w:val="00A25E70"/>
    <w:rsid w:val="00A264B6"/>
    <w:rsid w:val="00A26917"/>
    <w:rsid w:val="00A26B4B"/>
    <w:rsid w:val="00A26F98"/>
    <w:rsid w:val="00A2746A"/>
    <w:rsid w:val="00A276E8"/>
    <w:rsid w:val="00A2779A"/>
    <w:rsid w:val="00A279AF"/>
    <w:rsid w:val="00A27E53"/>
    <w:rsid w:val="00A3005B"/>
    <w:rsid w:val="00A30781"/>
    <w:rsid w:val="00A30961"/>
    <w:rsid w:val="00A30F94"/>
    <w:rsid w:val="00A31374"/>
    <w:rsid w:val="00A3176C"/>
    <w:rsid w:val="00A31B79"/>
    <w:rsid w:val="00A32028"/>
    <w:rsid w:val="00A325E9"/>
    <w:rsid w:val="00A32A37"/>
    <w:rsid w:val="00A32EC0"/>
    <w:rsid w:val="00A336F3"/>
    <w:rsid w:val="00A3424A"/>
    <w:rsid w:val="00A34743"/>
    <w:rsid w:val="00A353A7"/>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478"/>
    <w:rsid w:val="00A45934"/>
    <w:rsid w:val="00A459C0"/>
    <w:rsid w:val="00A45F34"/>
    <w:rsid w:val="00A4609B"/>
    <w:rsid w:val="00A46967"/>
    <w:rsid w:val="00A469C4"/>
    <w:rsid w:val="00A46BAD"/>
    <w:rsid w:val="00A46E6F"/>
    <w:rsid w:val="00A46EEC"/>
    <w:rsid w:val="00A4724F"/>
    <w:rsid w:val="00A47818"/>
    <w:rsid w:val="00A479A8"/>
    <w:rsid w:val="00A47B38"/>
    <w:rsid w:val="00A47B96"/>
    <w:rsid w:val="00A47C05"/>
    <w:rsid w:val="00A47C27"/>
    <w:rsid w:val="00A50626"/>
    <w:rsid w:val="00A5069B"/>
    <w:rsid w:val="00A507BB"/>
    <w:rsid w:val="00A50888"/>
    <w:rsid w:val="00A50905"/>
    <w:rsid w:val="00A51832"/>
    <w:rsid w:val="00A5233B"/>
    <w:rsid w:val="00A524D1"/>
    <w:rsid w:val="00A52950"/>
    <w:rsid w:val="00A52D66"/>
    <w:rsid w:val="00A52D6D"/>
    <w:rsid w:val="00A53B55"/>
    <w:rsid w:val="00A54425"/>
    <w:rsid w:val="00A5467E"/>
    <w:rsid w:val="00A54FED"/>
    <w:rsid w:val="00A55029"/>
    <w:rsid w:val="00A55102"/>
    <w:rsid w:val="00A5576E"/>
    <w:rsid w:val="00A55ABD"/>
    <w:rsid w:val="00A55AE8"/>
    <w:rsid w:val="00A55C0C"/>
    <w:rsid w:val="00A55F18"/>
    <w:rsid w:val="00A56664"/>
    <w:rsid w:val="00A56B6F"/>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27"/>
    <w:rsid w:val="00A67F9D"/>
    <w:rsid w:val="00A70A24"/>
    <w:rsid w:val="00A70B10"/>
    <w:rsid w:val="00A70E60"/>
    <w:rsid w:val="00A71025"/>
    <w:rsid w:val="00A71450"/>
    <w:rsid w:val="00A7182A"/>
    <w:rsid w:val="00A71B55"/>
    <w:rsid w:val="00A71C55"/>
    <w:rsid w:val="00A72111"/>
    <w:rsid w:val="00A722EC"/>
    <w:rsid w:val="00A7281E"/>
    <w:rsid w:val="00A72A79"/>
    <w:rsid w:val="00A73051"/>
    <w:rsid w:val="00A73225"/>
    <w:rsid w:val="00A73243"/>
    <w:rsid w:val="00A73B5E"/>
    <w:rsid w:val="00A73E77"/>
    <w:rsid w:val="00A74180"/>
    <w:rsid w:val="00A74CF8"/>
    <w:rsid w:val="00A75100"/>
    <w:rsid w:val="00A7585E"/>
    <w:rsid w:val="00A7586C"/>
    <w:rsid w:val="00A75908"/>
    <w:rsid w:val="00A759A9"/>
    <w:rsid w:val="00A7651F"/>
    <w:rsid w:val="00A76693"/>
    <w:rsid w:val="00A7694E"/>
    <w:rsid w:val="00A778AE"/>
    <w:rsid w:val="00A77C1D"/>
    <w:rsid w:val="00A77FF3"/>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87630"/>
    <w:rsid w:val="00A905C5"/>
    <w:rsid w:val="00A910E6"/>
    <w:rsid w:val="00A91536"/>
    <w:rsid w:val="00A91545"/>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3E1"/>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094"/>
    <w:rsid w:val="00AB5234"/>
    <w:rsid w:val="00AB5983"/>
    <w:rsid w:val="00AB602A"/>
    <w:rsid w:val="00AB6258"/>
    <w:rsid w:val="00AB635A"/>
    <w:rsid w:val="00AB63F4"/>
    <w:rsid w:val="00AB6682"/>
    <w:rsid w:val="00AB6CAF"/>
    <w:rsid w:val="00AB73FC"/>
    <w:rsid w:val="00AB763B"/>
    <w:rsid w:val="00AB772F"/>
    <w:rsid w:val="00AB7B5D"/>
    <w:rsid w:val="00AB7CF1"/>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2F7"/>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0A8"/>
    <w:rsid w:val="00AF42CE"/>
    <w:rsid w:val="00AF47B4"/>
    <w:rsid w:val="00AF4A40"/>
    <w:rsid w:val="00AF4FA3"/>
    <w:rsid w:val="00AF50A7"/>
    <w:rsid w:val="00AF51B9"/>
    <w:rsid w:val="00AF52C8"/>
    <w:rsid w:val="00AF5630"/>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48E"/>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B83"/>
    <w:rsid w:val="00B03DAF"/>
    <w:rsid w:val="00B03E9A"/>
    <w:rsid w:val="00B04313"/>
    <w:rsid w:val="00B04515"/>
    <w:rsid w:val="00B045CD"/>
    <w:rsid w:val="00B048C8"/>
    <w:rsid w:val="00B04930"/>
    <w:rsid w:val="00B04AA1"/>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49E"/>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CC9"/>
    <w:rsid w:val="00B24D99"/>
    <w:rsid w:val="00B24E54"/>
    <w:rsid w:val="00B25329"/>
    <w:rsid w:val="00B25644"/>
    <w:rsid w:val="00B259CD"/>
    <w:rsid w:val="00B25C86"/>
    <w:rsid w:val="00B25EC3"/>
    <w:rsid w:val="00B2678A"/>
    <w:rsid w:val="00B268AB"/>
    <w:rsid w:val="00B26B9C"/>
    <w:rsid w:val="00B26C19"/>
    <w:rsid w:val="00B2729E"/>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172"/>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197"/>
    <w:rsid w:val="00B54339"/>
    <w:rsid w:val="00B54410"/>
    <w:rsid w:val="00B54DC1"/>
    <w:rsid w:val="00B55008"/>
    <w:rsid w:val="00B550A3"/>
    <w:rsid w:val="00B55F06"/>
    <w:rsid w:val="00B5621A"/>
    <w:rsid w:val="00B56805"/>
    <w:rsid w:val="00B568E8"/>
    <w:rsid w:val="00B56C96"/>
    <w:rsid w:val="00B56F38"/>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EE6"/>
    <w:rsid w:val="00B714D3"/>
    <w:rsid w:val="00B717E4"/>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A03"/>
    <w:rsid w:val="00B77D06"/>
    <w:rsid w:val="00B80266"/>
    <w:rsid w:val="00B80322"/>
    <w:rsid w:val="00B80605"/>
    <w:rsid w:val="00B809BD"/>
    <w:rsid w:val="00B80E7F"/>
    <w:rsid w:val="00B80EDB"/>
    <w:rsid w:val="00B81071"/>
    <w:rsid w:val="00B81B6D"/>
    <w:rsid w:val="00B81C52"/>
    <w:rsid w:val="00B81DD3"/>
    <w:rsid w:val="00B8216D"/>
    <w:rsid w:val="00B824BB"/>
    <w:rsid w:val="00B8281E"/>
    <w:rsid w:val="00B82FD2"/>
    <w:rsid w:val="00B83059"/>
    <w:rsid w:val="00B8335A"/>
    <w:rsid w:val="00B83496"/>
    <w:rsid w:val="00B83DF9"/>
    <w:rsid w:val="00B845F8"/>
    <w:rsid w:val="00B849C4"/>
    <w:rsid w:val="00B84AE2"/>
    <w:rsid w:val="00B85643"/>
    <w:rsid w:val="00B85877"/>
    <w:rsid w:val="00B85AC6"/>
    <w:rsid w:val="00B85B60"/>
    <w:rsid w:val="00B85B93"/>
    <w:rsid w:val="00B85E9A"/>
    <w:rsid w:val="00B86904"/>
    <w:rsid w:val="00B86AB2"/>
    <w:rsid w:val="00B86E33"/>
    <w:rsid w:val="00B86F3B"/>
    <w:rsid w:val="00B8711F"/>
    <w:rsid w:val="00B873E0"/>
    <w:rsid w:val="00B87541"/>
    <w:rsid w:val="00B87617"/>
    <w:rsid w:val="00B87E7E"/>
    <w:rsid w:val="00B90513"/>
    <w:rsid w:val="00B90BDE"/>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A"/>
    <w:rsid w:val="00BA35EE"/>
    <w:rsid w:val="00BA3A95"/>
    <w:rsid w:val="00BA3CC5"/>
    <w:rsid w:val="00BA3CE5"/>
    <w:rsid w:val="00BA421D"/>
    <w:rsid w:val="00BA4865"/>
    <w:rsid w:val="00BA48B6"/>
    <w:rsid w:val="00BA4DE2"/>
    <w:rsid w:val="00BA5741"/>
    <w:rsid w:val="00BA6074"/>
    <w:rsid w:val="00BA6244"/>
    <w:rsid w:val="00BA69E0"/>
    <w:rsid w:val="00BA6AF5"/>
    <w:rsid w:val="00BA6CA1"/>
    <w:rsid w:val="00BA6F77"/>
    <w:rsid w:val="00BA759D"/>
    <w:rsid w:val="00BA766C"/>
    <w:rsid w:val="00BA78FD"/>
    <w:rsid w:val="00BA79A7"/>
    <w:rsid w:val="00BA7CE2"/>
    <w:rsid w:val="00BA7D87"/>
    <w:rsid w:val="00BB019D"/>
    <w:rsid w:val="00BB01E9"/>
    <w:rsid w:val="00BB072D"/>
    <w:rsid w:val="00BB0795"/>
    <w:rsid w:val="00BB0F08"/>
    <w:rsid w:val="00BB1419"/>
    <w:rsid w:val="00BB171D"/>
    <w:rsid w:val="00BB1E64"/>
    <w:rsid w:val="00BB1F72"/>
    <w:rsid w:val="00BB208A"/>
    <w:rsid w:val="00BB22EE"/>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71F"/>
    <w:rsid w:val="00BB7D11"/>
    <w:rsid w:val="00BC05CC"/>
    <w:rsid w:val="00BC0BF3"/>
    <w:rsid w:val="00BC0D45"/>
    <w:rsid w:val="00BC0E5F"/>
    <w:rsid w:val="00BC10CD"/>
    <w:rsid w:val="00BC1413"/>
    <w:rsid w:val="00BC193B"/>
    <w:rsid w:val="00BC1BA6"/>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6B3"/>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0C"/>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8BE"/>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D97"/>
    <w:rsid w:val="00C05F88"/>
    <w:rsid w:val="00C05FBD"/>
    <w:rsid w:val="00C062DF"/>
    <w:rsid w:val="00C0677A"/>
    <w:rsid w:val="00C06ADD"/>
    <w:rsid w:val="00C071FF"/>
    <w:rsid w:val="00C07602"/>
    <w:rsid w:val="00C079DF"/>
    <w:rsid w:val="00C07A38"/>
    <w:rsid w:val="00C07ACF"/>
    <w:rsid w:val="00C07AFD"/>
    <w:rsid w:val="00C07BFD"/>
    <w:rsid w:val="00C07E3C"/>
    <w:rsid w:val="00C07F9E"/>
    <w:rsid w:val="00C1000D"/>
    <w:rsid w:val="00C1043F"/>
    <w:rsid w:val="00C104E2"/>
    <w:rsid w:val="00C10FD1"/>
    <w:rsid w:val="00C111D7"/>
    <w:rsid w:val="00C11265"/>
    <w:rsid w:val="00C112A1"/>
    <w:rsid w:val="00C11583"/>
    <w:rsid w:val="00C11D12"/>
    <w:rsid w:val="00C11F10"/>
    <w:rsid w:val="00C11F5A"/>
    <w:rsid w:val="00C12019"/>
    <w:rsid w:val="00C120A0"/>
    <w:rsid w:val="00C125DA"/>
    <w:rsid w:val="00C12D6F"/>
    <w:rsid w:val="00C13364"/>
    <w:rsid w:val="00C134E6"/>
    <w:rsid w:val="00C13DB8"/>
    <w:rsid w:val="00C140A0"/>
    <w:rsid w:val="00C145AD"/>
    <w:rsid w:val="00C14918"/>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59E"/>
    <w:rsid w:val="00C23DA0"/>
    <w:rsid w:val="00C24B92"/>
    <w:rsid w:val="00C25476"/>
    <w:rsid w:val="00C2570C"/>
    <w:rsid w:val="00C25927"/>
    <w:rsid w:val="00C25A5A"/>
    <w:rsid w:val="00C25AE8"/>
    <w:rsid w:val="00C25B7B"/>
    <w:rsid w:val="00C25FA8"/>
    <w:rsid w:val="00C2611C"/>
    <w:rsid w:val="00C265F5"/>
    <w:rsid w:val="00C26684"/>
    <w:rsid w:val="00C26DC9"/>
    <w:rsid w:val="00C27467"/>
    <w:rsid w:val="00C2784B"/>
    <w:rsid w:val="00C27B20"/>
    <w:rsid w:val="00C27BC4"/>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0E8A"/>
    <w:rsid w:val="00C41074"/>
    <w:rsid w:val="00C41F1A"/>
    <w:rsid w:val="00C420B5"/>
    <w:rsid w:val="00C427B4"/>
    <w:rsid w:val="00C4296D"/>
    <w:rsid w:val="00C42AE5"/>
    <w:rsid w:val="00C42B27"/>
    <w:rsid w:val="00C436D4"/>
    <w:rsid w:val="00C437AF"/>
    <w:rsid w:val="00C437B1"/>
    <w:rsid w:val="00C43F89"/>
    <w:rsid w:val="00C4453A"/>
    <w:rsid w:val="00C44733"/>
    <w:rsid w:val="00C44789"/>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625"/>
    <w:rsid w:val="00C51CDF"/>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DF1"/>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4C4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6DB"/>
    <w:rsid w:val="00C90F05"/>
    <w:rsid w:val="00C91143"/>
    <w:rsid w:val="00C91513"/>
    <w:rsid w:val="00C9177A"/>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5EA"/>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39DC"/>
    <w:rsid w:val="00CB3B81"/>
    <w:rsid w:val="00CB4307"/>
    <w:rsid w:val="00CB43F5"/>
    <w:rsid w:val="00CB4E13"/>
    <w:rsid w:val="00CB503A"/>
    <w:rsid w:val="00CB50F9"/>
    <w:rsid w:val="00CB5566"/>
    <w:rsid w:val="00CB59D8"/>
    <w:rsid w:val="00CB5D25"/>
    <w:rsid w:val="00CB608D"/>
    <w:rsid w:val="00CB638D"/>
    <w:rsid w:val="00CB6418"/>
    <w:rsid w:val="00CB6719"/>
    <w:rsid w:val="00CB6915"/>
    <w:rsid w:val="00CB7093"/>
    <w:rsid w:val="00CB79EF"/>
    <w:rsid w:val="00CB7E70"/>
    <w:rsid w:val="00CB7FD6"/>
    <w:rsid w:val="00CC014D"/>
    <w:rsid w:val="00CC0279"/>
    <w:rsid w:val="00CC03EF"/>
    <w:rsid w:val="00CC09DE"/>
    <w:rsid w:val="00CC0A33"/>
    <w:rsid w:val="00CC0E87"/>
    <w:rsid w:val="00CC0F70"/>
    <w:rsid w:val="00CC1151"/>
    <w:rsid w:val="00CC172B"/>
    <w:rsid w:val="00CC1C8F"/>
    <w:rsid w:val="00CC24CB"/>
    <w:rsid w:val="00CC261A"/>
    <w:rsid w:val="00CC266A"/>
    <w:rsid w:val="00CC2907"/>
    <w:rsid w:val="00CC2F99"/>
    <w:rsid w:val="00CC3E4A"/>
    <w:rsid w:val="00CC400A"/>
    <w:rsid w:val="00CC4044"/>
    <w:rsid w:val="00CC49EA"/>
    <w:rsid w:val="00CC4CF9"/>
    <w:rsid w:val="00CC4E09"/>
    <w:rsid w:val="00CC4E2C"/>
    <w:rsid w:val="00CC5648"/>
    <w:rsid w:val="00CC5F4D"/>
    <w:rsid w:val="00CC6610"/>
    <w:rsid w:val="00CC67FB"/>
    <w:rsid w:val="00CC6907"/>
    <w:rsid w:val="00CC6A36"/>
    <w:rsid w:val="00CC6B44"/>
    <w:rsid w:val="00CC6BD5"/>
    <w:rsid w:val="00CC6CBB"/>
    <w:rsid w:val="00CC6EEE"/>
    <w:rsid w:val="00CC6FBF"/>
    <w:rsid w:val="00CC7463"/>
    <w:rsid w:val="00CC7546"/>
    <w:rsid w:val="00CC7627"/>
    <w:rsid w:val="00CC7B0D"/>
    <w:rsid w:val="00CC7C2A"/>
    <w:rsid w:val="00CC7EFC"/>
    <w:rsid w:val="00CD000F"/>
    <w:rsid w:val="00CD0247"/>
    <w:rsid w:val="00CD039F"/>
    <w:rsid w:val="00CD0726"/>
    <w:rsid w:val="00CD0E32"/>
    <w:rsid w:val="00CD13E7"/>
    <w:rsid w:val="00CD1A98"/>
    <w:rsid w:val="00CD1B68"/>
    <w:rsid w:val="00CD1E71"/>
    <w:rsid w:val="00CD1EB5"/>
    <w:rsid w:val="00CD2272"/>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325"/>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CBA"/>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881"/>
    <w:rsid w:val="00CF6A42"/>
    <w:rsid w:val="00CF6F72"/>
    <w:rsid w:val="00CF7177"/>
    <w:rsid w:val="00CF71EC"/>
    <w:rsid w:val="00CF7530"/>
    <w:rsid w:val="00CF7C20"/>
    <w:rsid w:val="00D000BA"/>
    <w:rsid w:val="00D00372"/>
    <w:rsid w:val="00D00933"/>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425"/>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349"/>
    <w:rsid w:val="00D15700"/>
    <w:rsid w:val="00D157AF"/>
    <w:rsid w:val="00D15914"/>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070E"/>
    <w:rsid w:val="00D20C11"/>
    <w:rsid w:val="00D21410"/>
    <w:rsid w:val="00D214E1"/>
    <w:rsid w:val="00D215EB"/>
    <w:rsid w:val="00D21647"/>
    <w:rsid w:val="00D21CD1"/>
    <w:rsid w:val="00D21E4E"/>
    <w:rsid w:val="00D21FEF"/>
    <w:rsid w:val="00D2264C"/>
    <w:rsid w:val="00D227B6"/>
    <w:rsid w:val="00D22BE5"/>
    <w:rsid w:val="00D23C65"/>
    <w:rsid w:val="00D24515"/>
    <w:rsid w:val="00D24CF7"/>
    <w:rsid w:val="00D25A89"/>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5F89"/>
    <w:rsid w:val="00D367AD"/>
    <w:rsid w:val="00D36B2C"/>
    <w:rsid w:val="00D36BDD"/>
    <w:rsid w:val="00D36D1C"/>
    <w:rsid w:val="00D371A0"/>
    <w:rsid w:val="00D3791F"/>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E34"/>
    <w:rsid w:val="00D45F65"/>
    <w:rsid w:val="00D46169"/>
    <w:rsid w:val="00D464F2"/>
    <w:rsid w:val="00D46812"/>
    <w:rsid w:val="00D46A9A"/>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BC5"/>
    <w:rsid w:val="00D53BEA"/>
    <w:rsid w:val="00D53E17"/>
    <w:rsid w:val="00D53F35"/>
    <w:rsid w:val="00D53F75"/>
    <w:rsid w:val="00D54A71"/>
    <w:rsid w:val="00D5531A"/>
    <w:rsid w:val="00D557C9"/>
    <w:rsid w:val="00D55B25"/>
    <w:rsid w:val="00D55B82"/>
    <w:rsid w:val="00D55F85"/>
    <w:rsid w:val="00D569CA"/>
    <w:rsid w:val="00D56F49"/>
    <w:rsid w:val="00D5737A"/>
    <w:rsid w:val="00D576E3"/>
    <w:rsid w:val="00D5793B"/>
    <w:rsid w:val="00D57B23"/>
    <w:rsid w:val="00D60592"/>
    <w:rsid w:val="00D60757"/>
    <w:rsid w:val="00D6122A"/>
    <w:rsid w:val="00D61678"/>
    <w:rsid w:val="00D61E0E"/>
    <w:rsid w:val="00D61E5C"/>
    <w:rsid w:val="00D621BB"/>
    <w:rsid w:val="00D622AE"/>
    <w:rsid w:val="00D623A4"/>
    <w:rsid w:val="00D628EF"/>
    <w:rsid w:val="00D6294B"/>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57B"/>
    <w:rsid w:val="00D759C7"/>
    <w:rsid w:val="00D76215"/>
    <w:rsid w:val="00D76370"/>
    <w:rsid w:val="00D767E5"/>
    <w:rsid w:val="00D76900"/>
    <w:rsid w:val="00D76BEA"/>
    <w:rsid w:val="00D76FB7"/>
    <w:rsid w:val="00D7735C"/>
    <w:rsid w:val="00D77AB4"/>
    <w:rsid w:val="00D808AE"/>
    <w:rsid w:val="00D80A9F"/>
    <w:rsid w:val="00D80C1B"/>
    <w:rsid w:val="00D80CAB"/>
    <w:rsid w:val="00D80D3A"/>
    <w:rsid w:val="00D80E89"/>
    <w:rsid w:val="00D80F09"/>
    <w:rsid w:val="00D81359"/>
    <w:rsid w:val="00D8142B"/>
    <w:rsid w:val="00D819E7"/>
    <w:rsid w:val="00D81A46"/>
    <w:rsid w:val="00D81B85"/>
    <w:rsid w:val="00D81E36"/>
    <w:rsid w:val="00D81E8C"/>
    <w:rsid w:val="00D81F5D"/>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B38"/>
    <w:rsid w:val="00D90C7D"/>
    <w:rsid w:val="00D90E2F"/>
    <w:rsid w:val="00D933B3"/>
    <w:rsid w:val="00D938AC"/>
    <w:rsid w:val="00D93A1E"/>
    <w:rsid w:val="00D93C1E"/>
    <w:rsid w:val="00D93F00"/>
    <w:rsid w:val="00D94548"/>
    <w:rsid w:val="00D947AA"/>
    <w:rsid w:val="00D948E7"/>
    <w:rsid w:val="00D95159"/>
    <w:rsid w:val="00D955BE"/>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10"/>
    <w:rsid w:val="00DA619E"/>
    <w:rsid w:val="00DA6247"/>
    <w:rsid w:val="00DA6613"/>
    <w:rsid w:val="00DA67F9"/>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218B"/>
    <w:rsid w:val="00DB254A"/>
    <w:rsid w:val="00DB2705"/>
    <w:rsid w:val="00DB35F9"/>
    <w:rsid w:val="00DB38B3"/>
    <w:rsid w:val="00DB3B9A"/>
    <w:rsid w:val="00DB3F7A"/>
    <w:rsid w:val="00DB4880"/>
    <w:rsid w:val="00DB48B2"/>
    <w:rsid w:val="00DB4CF6"/>
    <w:rsid w:val="00DB5087"/>
    <w:rsid w:val="00DB50E8"/>
    <w:rsid w:val="00DB52C7"/>
    <w:rsid w:val="00DB5A50"/>
    <w:rsid w:val="00DB5C92"/>
    <w:rsid w:val="00DB5EAB"/>
    <w:rsid w:val="00DB6031"/>
    <w:rsid w:val="00DB6348"/>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0F5"/>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3F64"/>
    <w:rsid w:val="00DD4054"/>
    <w:rsid w:val="00DD4F2E"/>
    <w:rsid w:val="00DD52D4"/>
    <w:rsid w:val="00DD6778"/>
    <w:rsid w:val="00DD67D1"/>
    <w:rsid w:val="00DD6EE4"/>
    <w:rsid w:val="00DD7CE9"/>
    <w:rsid w:val="00DE00C7"/>
    <w:rsid w:val="00DE05CE"/>
    <w:rsid w:val="00DE0C59"/>
    <w:rsid w:val="00DE0E76"/>
    <w:rsid w:val="00DE1065"/>
    <w:rsid w:val="00DE109A"/>
    <w:rsid w:val="00DE113B"/>
    <w:rsid w:val="00DE272D"/>
    <w:rsid w:val="00DE2747"/>
    <w:rsid w:val="00DE2B30"/>
    <w:rsid w:val="00DE2B7A"/>
    <w:rsid w:val="00DE34B2"/>
    <w:rsid w:val="00DE36DE"/>
    <w:rsid w:val="00DE3992"/>
    <w:rsid w:val="00DE3ECC"/>
    <w:rsid w:val="00DE407E"/>
    <w:rsid w:val="00DE43D9"/>
    <w:rsid w:val="00DE44AB"/>
    <w:rsid w:val="00DE4523"/>
    <w:rsid w:val="00DE4CE2"/>
    <w:rsid w:val="00DE58B3"/>
    <w:rsid w:val="00DE59BC"/>
    <w:rsid w:val="00DE5B04"/>
    <w:rsid w:val="00DE5C0D"/>
    <w:rsid w:val="00DE5F14"/>
    <w:rsid w:val="00DE5F5F"/>
    <w:rsid w:val="00DE6863"/>
    <w:rsid w:val="00DE6FAB"/>
    <w:rsid w:val="00DE7076"/>
    <w:rsid w:val="00DE71B8"/>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0D5E"/>
    <w:rsid w:val="00E01553"/>
    <w:rsid w:val="00E029EA"/>
    <w:rsid w:val="00E03B8B"/>
    <w:rsid w:val="00E03FC6"/>
    <w:rsid w:val="00E04006"/>
    <w:rsid w:val="00E0439F"/>
    <w:rsid w:val="00E0461C"/>
    <w:rsid w:val="00E04642"/>
    <w:rsid w:val="00E0465A"/>
    <w:rsid w:val="00E04BCB"/>
    <w:rsid w:val="00E04C93"/>
    <w:rsid w:val="00E051E4"/>
    <w:rsid w:val="00E05610"/>
    <w:rsid w:val="00E059DD"/>
    <w:rsid w:val="00E05D28"/>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B7A"/>
    <w:rsid w:val="00E1706C"/>
    <w:rsid w:val="00E1722B"/>
    <w:rsid w:val="00E172DA"/>
    <w:rsid w:val="00E17373"/>
    <w:rsid w:val="00E17473"/>
    <w:rsid w:val="00E1761F"/>
    <w:rsid w:val="00E17D1D"/>
    <w:rsid w:val="00E200BA"/>
    <w:rsid w:val="00E2054A"/>
    <w:rsid w:val="00E20A06"/>
    <w:rsid w:val="00E2147D"/>
    <w:rsid w:val="00E21896"/>
    <w:rsid w:val="00E21C3F"/>
    <w:rsid w:val="00E21CAD"/>
    <w:rsid w:val="00E2204B"/>
    <w:rsid w:val="00E2240E"/>
    <w:rsid w:val="00E2257C"/>
    <w:rsid w:val="00E22AEC"/>
    <w:rsid w:val="00E22CB2"/>
    <w:rsid w:val="00E22DA8"/>
    <w:rsid w:val="00E237B8"/>
    <w:rsid w:val="00E23983"/>
    <w:rsid w:val="00E239FE"/>
    <w:rsid w:val="00E23B95"/>
    <w:rsid w:val="00E2467C"/>
    <w:rsid w:val="00E2478C"/>
    <w:rsid w:val="00E2531C"/>
    <w:rsid w:val="00E253A8"/>
    <w:rsid w:val="00E255E1"/>
    <w:rsid w:val="00E256C2"/>
    <w:rsid w:val="00E260FF"/>
    <w:rsid w:val="00E262AF"/>
    <w:rsid w:val="00E266D2"/>
    <w:rsid w:val="00E2692B"/>
    <w:rsid w:val="00E26A59"/>
    <w:rsid w:val="00E27463"/>
    <w:rsid w:val="00E27ADC"/>
    <w:rsid w:val="00E27D77"/>
    <w:rsid w:val="00E30A85"/>
    <w:rsid w:val="00E30FAF"/>
    <w:rsid w:val="00E31C7D"/>
    <w:rsid w:val="00E3202D"/>
    <w:rsid w:val="00E32423"/>
    <w:rsid w:val="00E32485"/>
    <w:rsid w:val="00E32A08"/>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6ED7"/>
    <w:rsid w:val="00E37476"/>
    <w:rsid w:val="00E375F2"/>
    <w:rsid w:val="00E37CF4"/>
    <w:rsid w:val="00E37D96"/>
    <w:rsid w:val="00E4025A"/>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C0"/>
    <w:rsid w:val="00E44DD7"/>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1B8"/>
    <w:rsid w:val="00E55686"/>
    <w:rsid w:val="00E56908"/>
    <w:rsid w:val="00E56A12"/>
    <w:rsid w:val="00E56C56"/>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57A5"/>
    <w:rsid w:val="00E65AB9"/>
    <w:rsid w:val="00E66108"/>
    <w:rsid w:val="00E66B40"/>
    <w:rsid w:val="00E676C0"/>
    <w:rsid w:val="00E67BB0"/>
    <w:rsid w:val="00E7107B"/>
    <w:rsid w:val="00E711C1"/>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D84"/>
    <w:rsid w:val="00E76ECE"/>
    <w:rsid w:val="00E7775B"/>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7E2"/>
    <w:rsid w:val="00E82A71"/>
    <w:rsid w:val="00E82BC0"/>
    <w:rsid w:val="00E82CE0"/>
    <w:rsid w:val="00E82EDE"/>
    <w:rsid w:val="00E82EFF"/>
    <w:rsid w:val="00E831FF"/>
    <w:rsid w:val="00E83CE9"/>
    <w:rsid w:val="00E83D5F"/>
    <w:rsid w:val="00E83EB9"/>
    <w:rsid w:val="00E842C4"/>
    <w:rsid w:val="00E84D4C"/>
    <w:rsid w:val="00E8566C"/>
    <w:rsid w:val="00E860BD"/>
    <w:rsid w:val="00E86798"/>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5C84"/>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1C32"/>
    <w:rsid w:val="00EB2304"/>
    <w:rsid w:val="00EB258F"/>
    <w:rsid w:val="00EB2660"/>
    <w:rsid w:val="00EB2BBE"/>
    <w:rsid w:val="00EB2E0E"/>
    <w:rsid w:val="00EB2FF6"/>
    <w:rsid w:val="00EB3041"/>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02"/>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416"/>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2F43"/>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53"/>
    <w:rsid w:val="00F02ADF"/>
    <w:rsid w:val="00F02C7C"/>
    <w:rsid w:val="00F02D1C"/>
    <w:rsid w:val="00F02D60"/>
    <w:rsid w:val="00F02E29"/>
    <w:rsid w:val="00F03133"/>
    <w:rsid w:val="00F034C7"/>
    <w:rsid w:val="00F04287"/>
    <w:rsid w:val="00F04351"/>
    <w:rsid w:val="00F0465D"/>
    <w:rsid w:val="00F04835"/>
    <w:rsid w:val="00F04846"/>
    <w:rsid w:val="00F04A46"/>
    <w:rsid w:val="00F04A7A"/>
    <w:rsid w:val="00F04AEF"/>
    <w:rsid w:val="00F04FB7"/>
    <w:rsid w:val="00F050B2"/>
    <w:rsid w:val="00F0513C"/>
    <w:rsid w:val="00F0549B"/>
    <w:rsid w:val="00F05852"/>
    <w:rsid w:val="00F05937"/>
    <w:rsid w:val="00F05C0A"/>
    <w:rsid w:val="00F0611C"/>
    <w:rsid w:val="00F0680E"/>
    <w:rsid w:val="00F06852"/>
    <w:rsid w:val="00F06A11"/>
    <w:rsid w:val="00F06AB0"/>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1FA5"/>
    <w:rsid w:val="00F122F0"/>
    <w:rsid w:val="00F12515"/>
    <w:rsid w:val="00F12DFB"/>
    <w:rsid w:val="00F131C3"/>
    <w:rsid w:val="00F132FD"/>
    <w:rsid w:val="00F134C3"/>
    <w:rsid w:val="00F13F52"/>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AF4"/>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C11"/>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4860"/>
    <w:rsid w:val="00F34B80"/>
    <w:rsid w:val="00F35291"/>
    <w:rsid w:val="00F35422"/>
    <w:rsid w:val="00F355B1"/>
    <w:rsid w:val="00F35B38"/>
    <w:rsid w:val="00F36497"/>
    <w:rsid w:val="00F36B45"/>
    <w:rsid w:val="00F36B8A"/>
    <w:rsid w:val="00F36BEA"/>
    <w:rsid w:val="00F36D6C"/>
    <w:rsid w:val="00F3752F"/>
    <w:rsid w:val="00F3775C"/>
    <w:rsid w:val="00F377F1"/>
    <w:rsid w:val="00F37F23"/>
    <w:rsid w:val="00F407F7"/>
    <w:rsid w:val="00F40B32"/>
    <w:rsid w:val="00F40BEB"/>
    <w:rsid w:val="00F41124"/>
    <w:rsid w:val="00F413BC"/>
    <w:rsid w:val="00F41B53"/>
    <w:rsid w:val="00F41D5F"/>
    <w:rsid w:val="00F41E0C"/>
    <w:rsid w:val="00F42322"/>
    <w:rsid w:val="00F423D1"/>
    <w:rsid w:val="00F428C8"/>
    <w:rsid w:val="00F4355E"/>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89B"/>
    <w:rsid w:val="00F57952"/>
    <w:rsid w:val="00F60799"/>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6DB0"/>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995"/>
    <w:rsid w:val="00F73A76"/>
    <w:rsid w:val="00F73DC1"/>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7DD"/>
    <w:rsid w:val="00F81AAC"/>
    <w:rsid w:val="00F81B38"/>
    <w:rsid w:val="00F81DD6"/>
    <w:rsid w:val="00F82AD4"/>
    <w:rsid w:val="00F82EBC"/>
    <w:rsid w:val="00F830D6"/>
    <w:rsid w:val="00F8380E"/>
    <w:rsid w:val="00F83A32"/>
    <w:rsid w:val="00F83B04"/>
    <w:rsid w:val="00F83C10"/>
    <w:rsid w:val="00F843E2"/>
    <w:rsid w:val="00F84FDF"/>
    <w:rsid w:val="00F85642"/>
    <w:rsid w:val="00F857BE"/>
    <w:rsid w:val="00F8718B"/>
    <w:rsid w:val="00F8736C"/>
    <w:rsid w:val="00F873A0"/>
    <w:rsid w:val="00F87669"/>
    <w:rsid w:val="00F876DE"/>
    <w:rsid w:val="00F87E28"/>
    <w:rsid w:val="00F90053"/>
    <w:rsid w:val="00F90380"/>
    <w:rsid w:val="00F90A5C"/>
    <w:rsid w:val="00F90D84"/>
    <w:rsid w:val="00F90F7E"/>
    <w:rsid w:val="00F915FD"/>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612"/>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5F8D"/>
    <w:rsid w:val="00FB6111"/>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F72"/>
    <w:rsid w:val="00FC1F8F"/>
    <w:rsid w:val="00FC24F5"/>
    <w:rsid w:val="00FC285B"/>
    <w:rsid w:val="00FC2ABC"/>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D001F"/>
    <w:rsid w:val="00FD0066"/>
    <w:rsid w:val="00FD05F8"/>
    <w:rsid w:val="00FD0EB3"/>
    <w:rsid w:val="00FD0FCE"/>
    <w:rsid w:val="00FD1EC9"/>
    <w:rsid w:val="00FD1F9A"/>
    <w:rsid w:val="00FD2049"/>
    <w:rsid w:val="00FD2113"/>
    <w:rsid w:val="00FD22E7"/>
    <w:rsid w:val="00FD23FD"/>
    <w:rsid w:val="00FD2AC3"/>
    <w:rsid w:val="00FD2F56"/>
    <w:rsid w:val="00FD3249"/>
    <w:rsid w:val="00FD3571"/>
    <w:rsid w:val="00FD392B"/>
    <w:rsid w:val="00FD3BDE"/>
    <w:rsid w:val="00FD3EC0"/>
    <w:rsid w:val="00FD4038"/>
    <w:rsid w:val="00FD436D"/>
    <w:rsid w:val="00FD4687"/>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811"/>
    <w:rsid w:val="00FE3E33"/>
    <w:rsid w:val="00FE3F97"/>
    <w:rsid w:val="00FE4599"/>
    <w:rsid w:val="00FE49FA"/>
    <w:rsid w:val="00FE4C07"/>
    <w:rsid w:val="00FE4C3D"/>
    <w:rsid w:val="00FE4E4F"/>
    <w:rsid w:val="00FE4EB2"/>
    <w:rsid w:val="00FE5092"/>
    <w:rsid w:val="00FE5502"/>
    <w:rsid w:val="00FE5842"/>
    <w:rsid w:val="00FE5A39"/>
    <w:rsid w:val="00FE5A5E"/>
    <w:rsid w:val="00FE5BD9"/>
    <w:rsid w:val="00FE5DC7"/>
    <w:rsid w:val="00FE6186"/>
    <w:rsid w:val="00FE6486"/>
    <w:rsid w:val="00FE6796"/>
    <w:rsid w:val="00FE6BCC"/>
    <w:rsid w:val="00FE6BD5"/>
    <w:rsid w:val="00FE759B"/>
    <w:rsid w:val="00FE764F"/>
    <w:rsid w:val="00FE7877"/>
    <w:rsid w:val="00FE79DC"/>
    <w:rsid w:val="00FE7CAD"/>
    <w:rsid w:val="00FF0BFB"/>
    <w:rsid w:val="00FF0DC4"/>
    <w:rsid w:val="00FF0ECC"/>
    <w:rsid w:val="00FF0EE9"/>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uiPriority w:val="99"/>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22" TargetMode="External"/><Relationship Id="rId18" Type="http://schemas.openxmlformats.org/officeDocument/2006/relationships/hyperlink" Target="https://platformazakupowa.pl/transakcja/1223110" TargetMode="External"/><Relationship Id="rId26" Type="http://schemas.openxmlformats.org/officeDocument/2006/relationships/hyperlink" Target="https://platformazakupowa.pl/transakcja/1223110" TargetMode="External"/><Relationship Id="rId39" Type="http://schemas.openxmlformats.org/officeDocument/2006/relationships/footer" Target="footer2.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223110"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12495</Words>
  <Characters>74970</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87291</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Ewa Witek</cp:lastModifiedBy>
  <cp:revision>2</cp:revision>
  <cp:lastPrinted>2025-11-28T09:08:00Z</cp:lastPrinted>
  <dcterms:created xsi:type="dcterms:W3CDTF">2025-11-28T11:38:00Z</dcterms:created>
  <dcterms:modified xsi:type="dcterms:W3CDTF">2025-11-28T11:38:00Z</dcterms:modified>
</cp:coreProperties>
</file>